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A93190" w14:textId="4BF44118" w:rsidR="001C3B3F" w:rsidRPr="0010006E" w:rsidRDefault="006F3D0C" w:rsidP="00597C29">
      <w:pPr>
        <w:rPr>
          <w:b/>
          <w:sz w:val="28"/>
          <w:szCs w:val="28"/>
        </w:rPr>
      </w:pPr>
      <w:r>
        <w:rPr>
          <w:b/>
          <w:sz w:val="28"/>
          <w:szCs w:val="28"/>
        </w:rPr>
        <w:t>Weibel Project version 9</w:t>
      </w:r>
      <w:r w:rsidR="0010006E">
        <w:rPr>
          <w:b/>
          <w:sz w:val="28"/>
          <w:szCs w:val="28"/>
        </w:rPr>
        <w:tab/>
      </w:r>
      <w:r w:rsidR="0010006E">
        <w:rPr>
          <w:b/>
          <w:sz w:val="28"/>
          <w:szCs w:val="28"/>
        </w:rPr>
        <w:tab/>
      </w:r>
      <w:r w:rsidR="0010006E">
        <w:rPr>
          <w:b/>
          <w:sz w:val="28"/>
          <w:szCs w:val="28"/>
        </w:rPr>
        <w:tab/>
      </w:r>
      <w:r w:rsidR="001C3B3F" w:rsidRPr="0010006E">
        <w:rPr>
          <w:sz w:val="20"/>
          <w:lang w:val="nl-NL"/>
        </w:rPr>
        <w:t>N.</w:t>
      </w:r>
      <w:r w:rsidR="0010006E">
        <w:rPr>
          <w:sz w:val="20"/>
          <w:lang w:val="nl-NL"/>
        </w:rPr>
        <w:t xml:space="preserve"> Vischer  </w:t>
      </w:r>
      <w:del w:id="0" w:author="norbert" w:date="2015-10-03T18:45:00Z">
        <w:r w:rsidR="0010006E" w:rsidDel="00AB4F70">
          <w:rPr>
            <w:sz w:val="20"/>
            <w:lang w:val="nl-NL"/>
          </w:rPr>
          <w:delText xml:space="preserve">01 </w:delText>
        </w:r>
      </w:del>
      <w:ins w:id="1" w:author="norbert" w:date="2015-10-03T18:45:00Z">
        <w:r w:rsidR="00AB4F70">
          <w:rPr>
            <w:sz w:val="20"/>
            <w:lang w:val="nl-NL"/>
          </w:rPr>
          <w:t xml:space="preserve">03 </w:t>
        </w:r>
      </w:ins>
      <w:del w:id="2" w:author="norbert" w:date="2015-10-03T18:45:00Z">
        <w:r w:rsidR="001C3B3F" w:rsidRPr="0010006E" w:rsidDel="00AB4F70">
          <w:rPr>
            <w:sz w:val="20"/>
            <w:lang w:val="nl-NL"/>
          </w:rPr>
          <w:delText xml:space="preserve">Aug </w:delText>
        </w:r>
      </w:del>
      <w:ins w:id="3" w:author="norbert" w:date="2015-10-03T18:45:00Z">
        <w:r w:rsidR="00AB4F70">
          <w:rPr>
            <w:sz w:val="20"/>
            <w:lang w:val="nl-NL"/>
          </w:rPr>
          <w:t>Oct</w:t>
        </w:r>
        <w:r w:rsidR="00AB4F70" w:rsidRPr="0010006E">
          <w:rPr>
            <w:sz w:val="20"/>
            <w:lang w:val="nl-NL"/>
          </w:rPr>
          <w:t xml:space="preserve"> </w:t>
        </w:r>
      </w:ins>
      <w:r w:rsidR="001C3B3F" w:rsidRPr="0010006E">
        <w:rPr>
          <w:sz w:val="20"/>
          <w:lang w:val="nl-NL"/>
        </w:rPr>
        <w:t>2015</w:t>
      </w:r>
    </w:p>
    <w:p w14:paraId="661E2226" w14:textId="77777777" w:rsidR="001C3B3F" w:rsidRDefault="001C3B3F" w:rsidP="00597C29">
      <w:pPr>
        <w:rPr>
          <w:lang w:val="nl-NL"/>
        </w:rPr>
      </w:pPr>
    </w:p>
    <w:p w14:paraId="2116E282" w14:textId="4E11975F" w:rsidR="00744049" w:rsidRDefault="00597C29" w:rsidP="00597C29">
      <w:pPr>
        <w:rPr>
          <w:lang w:val="nl-NL"/>
        </w:rPr>
      </w:pPr>
      <w:r>
        <w:rPr>
          <w:lang w:val="nl-NL"/>
        </w:rPr>
        <w:t>This project uses ObjectJ in combination with ImageJ to perform integrated grid counting across many images. A grid (Fig 1) is shown as overlay</w:t>
      </w:r>
      <w:r w:rsidR="0058299E">
        <w:rPr>
          <w:lang w:val="nl-NL"/>
        </w:rPr>
        <w:t xml:space="preserve">. In this application, </w:t>
      </w:r>
      <w:r>
        <w:rPr>
          <w:lang w:val="nl-NL"/>
        </w:rPr>
        <w:t>the end points of the grid lines are used to assign categories</w:t>
      </w:r>
      <w:r w:rsidR="001C3B3F">
        <w:rPr>
          <w:lang w:val="nl-NL"/>
        </w:rPr>
        <w:t xml:space="preserve"> with text overlay</w:t>
      </w:r>
      <w:r>
        <w:rPr>
          <w:lang w:val="nl-NL"/>
        </w:rPr>
        <w:t>.</w:t>
      </w:r>
      <w:r w:rsidR="003A4522">
        <w:rPr>
          <w:lang w:val="nl-NL"/>
        </w:rPr>
        <w:t xml:space="preserve"> </w:t>
      </w:r>
      <w:ins w:id="4" w:author="norbert" w:date="2015-10-03T20:12:00Z">
        <w:r w:rsidR="00904C9B">
          <w:rPr>
            <w:lang w:val="nl-NL"/>
          </w:rPr>
          <w:t xml:space="preserve">45 category strings </w:t>
        </w:r>
      </w:ins>
      <w:ins w:id="5" w:author="norbert" w:date="2015-10-03T20:13:00Z">
        <w:r w:rsidR="003352BC">
          <w:rPr>
            <w:lang w:val="nl-NL"/>
          </w:rPr>
          <w:t>in</w:t>
        </w:r>
      </w:ins>
      <w:ins w:id="6" w:author="norbert" w:date="2015-10-03T20:12:00Z">
        <w:r w:rsidR="00904C9B">
          <w:rPr>
            <w:lang w:val="nl-NL"/>
          </w:rPr>
          <w:t xml:space="preserve"> 6 colors can be </w:t>
        </w:r>
      </w:ins>
      <w:ins w:id="7" w:author="norbert" w:date="2015-10-03T20:13:00Z">
        <w:r w:rsidR="003352BC">
          <w:rPr>
            <w:lang w:val="nl-NL"/>
          </w:rPr>
          <w:t>used to mark grid positions with sing</w:t>
        </w:r>
      </w:ins>
      <w:ins w:id="8" w:author="norbert" w:date="2015-10-03T20:15:00Z">
        <w:r w:rsidR="003352BC">
          <w:rPr>
            <w:lang w:val="nl-NL"/>
          </w:rPr>
          <w:t>le</w:t>
        </w:r>
      </w:ins>
      <w:ins w:id="9" w:author="norbert" w:date="2015-10-03T20:13:00Z">
        <w:r w:rsidR="003352BC">
          <w:rPr>
            <w:lang w:val="nl-NL"/>
          </w:rPr>
          <w:t xml:space="preserve"> or dual key strokes.</w:t>
        </w:r>
      </w:ins>
      <w:ins w:id="10" w:author="norbert" w:date="2015-10-03T20:12:00Z">
        <w:r w:rsidR="00904C9B">
          <w:rPr>
            <w:lang w:val="nl-NL"/>
          </w:rPr>
          <w:t xml:space="preserve"> </w:t>
        </w:r>
      </w:ins>
      <w:r w:rsidR="00744049">
        <w:rPr>
          <w:lang w:val="nl-NL"/>
        </w:rPr>
        <w:t>T</w:t>
      </w:r>
      <w:del w:id="11" w:author="norbert" w:date="2015-10-03T20:14:00Z">
        <w:r w:rsidR="00744049" w:rsidDel="003352BC">
          <w:rPr>
            <w:lang w:val="nl-NL"/>
          </w:rPr>
          <w:delText xml:space="preserve">his concept </w:delText>
        </w:r>
      </w:del>
      <w:del w:id="12" w:author="norbert" w:date="2015-10-03T16:05:00Z">
        <w:r w:rsidR="00744049" w:rsidDel="00A16C91">
          <w:rPr>
            <w:lang w:val="nl-NL"/>
          </w:rPr>
          <w:delText xml:space="preserve">allows </w:delText>
        </w:r>
      </w:del>
      <w:del w:id="13" w:author="norbert" w:date="2015-10-03T20:14:00Z">
        <w:r w:rsidR="00744049" w:rsidDel="003352BC">
          <w:rPr>
            <w:lang w:val="nl-NL"/>
          </w:rPr>
          <w:delText>use t</w:delText>
        </w:r>
      </w:del>
      <w:r w:rsidR="00744049">
        <w:rPr>
          <w:lang w:val="nl-NL"/>
        </w:rPr>
        <w:t>he mouse</w:t>
      </w:r>
      <w:ins w:id="14" w:author="norbert" w:date="2015-10-03T20:14:00Z">
        <w:r w:rsidR="003352BC">
          <w:rPr>
            <w:lang w:val="nl-NL"/>
          </w:rPr>
          <w:t xml:space="preserve"> is used</w:t>
        </w:r>
      </w:ins>
      <w:r w:rsidR="00744049">
        <w:rPr>
          <w:lang w:val="nl-NL"/>
        </w:rPr>
        <w:t xml:space="preserve"> to locate and </w:t>
      </w:r>
      <w:r w:rsidR="003A4522">
        <w:rPr>
          <w:lang w:val="nl-NL"/>
        </w:rPr>
        <w:t xml:space="preserve">the keyboard </w:t>
      </w:r>
      <w:ins w:id="15" w:author="norbert" w:date="2015-10-03T16:05:00Z">
        <w:r w:rsidR="00A16C91">
          <w:rPr>
            <w:lang w:val="nl-NL"/>
          </w:rPr>
          <w:t xml:space="preserve">(not mouse button) </w:t>
        </w:r>
      </w:ins>
      <w:r w:rsidR="003A4522">
        <w:rPr>
          <w:lang w:val="nl-NL"/>
        </w:rPr>
        <w:t>t</w:t>
      </w:r>
      <w:ins w:id="16" w:author="norbert" w:date="2015-10-03T20:15:00Z">
        <w:r w:rsidR="003352BC">
          <w:rPr>
            <w:lang w:val="nl-NL"/>
          </w:rPr>
          <w:t>is used t</w:t>
        </w:r>
      </w:ins>
      <w:r w:rsidR="003A4522">
        <w:rPr>
          <w:lang w:val="nl-NL"/>
        </w:rPr>
        <w:t xml:space="preserve">o assign and mark </w:t>
      </w:r>
      <w:ins w:id="17" w:author="norbert" w:date="2015-10-03T20:16:00Z">
        <w:r w:rsidR="003352BC">
          <w:rPr>
            <w:lang w:val="nl-NL"/>
          </w:rPr>
          <w:t xml:space="preserve">the desired grid positions </w:t>
        </w:r>
      </w:ins>
      <w:r w:rsidR="003A4522">
        <w:rPr>
          <w:lang w:val="nl-NL"/>
        </w:rPr>
        <w:t>(two-handed acquisition).</w:t>
      </w:r>
    </w:p>
    <w:p w14:paraId="111DF808" w14:textId="77777777" w:rsidR="00597C29" w:rsidRPr="005A3110" w:rsidRDefault="00597C29" w:rsidP="00597C29">
      <w:pPr>
        <w:rPr>
          <w:b/>
          <w:color w:val="943634" w:themeColor="accent2" w:themeShade="BF"/>
          <w:lang w:val="nl-NL"/>
        </w:rPr>
      </w:pPr>
    </w:p>
    <w:p w14:paraId="45C0F6E4" w14:textId="77777777" w:rsidR="00597C29" w:rsidRDefault="00597C29" w:rsidP="00597C29">
      <w:pPr>
        <w:rPr>
          <w:lang w:val="nl-NL"/>
        </w:rPr>
      </w:pPr>
      <w:r>
        <w:rPr>
          <w:noProof/>
          <w:lang w:eastAsia="en-US"/>
        </w:rPr>
        <w:drawing>
          <wp:inline distT="0" distB="0" distL="0" distR="0" wp14:anchorId="72A56F3C" wp14:editId="4FA949CE">
            <wp:extent cx="3480435" cy="2483719"/>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80922" cy="2484067"/>
                    </a:xfrm>
                    <a:prstGeom prst="rect">
                      <a:avLst/>
                    </a:prstGeom>
                    <a:noFill/>
                    <a:ln>
                      <a:noFill/>
                    </a:ln>
                  </pic:spPr>
                </pic:pic>
              </a:graphicData>
            </a:graphic>
          </wp:inline>
        </w:drawing>
      </w:r>
    </w:p>
    <w:p w14:paraId="16CC5435" w14:textId="77777777" w:rsidR="00597C29" w:rsidDel="002D3F6F" w:rsidRDefault="00597C29" w:rsidP="00597C29">
      <w:pPr>
        <w:rPr>
          <w:del w:id="18" w:author="norbert" w:date="2015-10-03T20:31:00Z"/>
          <w:lang w:val="nl-NL"/>
        </w:rPr>
      </w:pPr>
    </w:p>
    <w:p w14:paraId="37C744C1" w14:textId="178E0F0F" w:rsidR="00597C29" w:rsidRDefault="00597C29" w:rsidP="00597C29">
      <w:pPr>
        <w:rPr>
          <w:lang w:val="nl-NL"/>
        </w:rPr>
      </w:pPr>
      <w:r>
        <w:rPr>
          <w:lang w:val="nl-NL"/>
        </w:rPr>
        <w:t xml:space="preserve">Fig 1: An </w:t>
      </w:r>
      <w:r w:rsidRPr="00555DAF">
        <w:rPr>
          <w:rFonts w:hint="eastAsia"/>
          <w:lang w:val="nl-NL"/>
        </w:rPr>
        <w:t>equilateral triangular</w:t>
      </w:r>
      <w:r>
        <w:rPr>
          <w:lang w:val="nl-NL"/>
        </w:rPr>
        <w:t xml:space="preserve"> grid (black) is used which is synchronized with the frame (red-green). The frame is centered in the image and has the required minimum distance to the image borders; </w:t>
      </w:r>
      <w:ins w:id="19" w:author="norbert" w:date="2015-10-03T20:37:00Z">
        <w:r w:rsidR="00A253E4">
          <w:rPr>
            <w:lang w:val="nl-NL"/>
          </w:rPr>
          <w:t xml:space="preserve">here </w:t>
        </w:r>
      </w:ins>
      <w:r>
        <w:rPr>
          <w:lang w:val="nl-NL"/>
        </w:rPr>
        <w:t xml:space="preserve">the </w:t>
      </w:r>
      <w:del w:id="20" w:author="norbert" w:date="2015-10-03T16:06:00Z">
        <w:r w:rsidDel="00A16C91">
          <w:rPr>
            <w:lang w:val="nl-NL"/>
          </w:rPr>
          <w:delText xml:space="preserve">minimum </w:delText>
        </w:r>
      </w:del>
      <w:r>
        <w:rPr>
          <w:lang w:val="nl-NL"/>
        </w:rPr>
        <w:t>margin</w:t>
      </w:r>
      <w:del w:id="21" w:author="norbert" w:date="2015-10-03T16:06:00Z">
        <w:r w:rsidDel="00A16C91">
          <w:rPr>
            <w:lang w:val="nl-NL"/>
          </w:rPr>
          <w:delText>s</w:delText>
        </w:r>
      </w:del>
      <w:ins w:id="22" w:author="norbert" w:date="2015-10-03T16:06:00Z">
        <w:r w:rsidR="00A16C91">
          <w:rPr>
            <w:lang w:val="nl-NL"/>
          </w:rPr>
          <w:t xml:space="preserve"> area is</w:t>
        </w:r>
      </w:ins>
      <w:r>
        <w:rPr>
          <w:lang w:val="nl-NL"/>
        </w:rPr>
        <w:t xml:space="preserve"> </w:t>
      </w:r>
      <w:del w:id="23" w:author="norbert" w:date="2015-10-03T16:06:00Z">
        <w:r w:rsidDel="00A16C91">
          <w:rPr>
            <w:lang w:val="nl-NL"/>
          </w:rPr>
          <w:delText>are indicated in</w:delText>
        </w:r>
      </w:del>
      <w:ins w:id="24" w:author="norbert" w:date="2015-10-03T16:06:00Z">
        <w:r w:rsidR="00A16C91">
          <w:rPr>
            <w:lang w:val="nl-NL"/>
          </w:rPr>
          <w:t>colored</w:t>
        </w:r>
      </w:ins>
      <w:r>
        <w:rPr>
          <w:lang w:val="nl-NL"/>
        </w:rPr>
        <w:t xml:space="preserve"> gray. </w:t>
      </w:r>
    </w:p>
    <w:p w14:paraId="206C2707" w14:textId="77777777" w:rsidR="00597C29" w:rsidRDefault="00597C29" w:rsidP="006D0B50">
      <w:pPr>
        <w:rPr>
          <w:b/>
          <w:sz w:val="28"/>
          <w:szCs w:val="28"/>
        </w:rPr>
      </w:pPr>
    </w:p>
    <w:p w14:paraId="4614547C" w14:textId="65F323E2" w:rsidR="006D0B50" w:rsidRPr="00D06751" w:rsidRDefault="009556CF" w:rsidP="006D0B50">
      <w:pPr>
        <w:rPr>
          <w:b/>
          <w:sz w:val="28"/>
          <w:szCs w:val="28"/>
          <w:lang w:val="nl-NL"/>
        </w:rPr>
      </w:pPr>
      <w:r>
        <w:rPr>
          <w:b/>
          <w:sz w:val="28"/>
          <w:szCs w:val="28"/>
        </w:rPr>
        <w:t>New features</w:t>
      </w:r>
      <w:r w:rsidR="00597C29">
        <w:rPr>
          <w:b/>
          <w:sz w:val="28"/>
          <w:szCs w:val="28"/>
        </w:rPr>
        <w:t xml:space="preserve"> in version 9</w:t>
      </w:r>
    </w:p>
    <w:p w14:paraId="573D39BD" w14:textId="6EA513B2" w:rsidR="006D0B50" w:rsidRDefault="00597C29" w:rsidP="006D0B50">
      <w:r>
        <w:t xml:space="preserve">The </w:t>
      </w:r>
      <w:r w:rsidR="00D06751">
        <w:t xml:space="preserve"> new </w:t>
      </w:r>
      <w:r w:rsidR="006D0B50">
        <w:t>"Label" feature in ObjectJ</w:t>
      </w:r>
      <w:r w:rsidR="00D06751">
        <w:t xml:space="preserve"> </w:t>
      </w:r>
      <w:r w:rsidR="009556CF">
        <w:t>is used to show text labels</w:t>
      </w:r>
      <w:r w:rsidR="003A4522">
        <w:t>. M</w:t>
      </w:r>
      <w:r w:rsidR="006D0B50">
        <w:t>ax 45 custom labels are available via single or dual-key shortcuts</w:t>
      </w:r>
      <w:r w:rsidR="003A4522">
        <w:t>. T</w:t>
      </w:r>
      <w:r w:rsidR="006D0B50">
        <w:t xml:space="preserve">hree different modes for fastest possible marking </w:t>
      </w:r>
      <w:r w:rsidR="003A4522">
        <w:t>are supported.</w:t>
      </w:r>
    </w:p>
    <w:p w14:paraId="66AC45F8" w14:textId="77777777" w:rsidR="006F3D0C" w:rsidRDefault="006F3D0C" w:rsidP="006D0B50"/>
    <w:p w14:paraId="6C42BA31" w14:textId="23210878" w:rsidR="00AA450E" w:rsidRDefault="00AA450E" w:rsidP="006D0B50">
      <w:pPr>
        <w:rPr>
          <w:lang w:val="nl-NL"/>
        </w:rPr>
      </w:pPr>
      <w:r>
        <w:rPr>
          <w:noProof/>
          <w:lang w:eastAsia="en-US"/>
        </w:rPr>
        <w:drawing>
          <wp:inline distT="0" distB="0" distL="0" distR="0" wp14:anchorId="5A2EC592" wp14:editId="4495D5E1">
            <wp:extent cx="4373352" cy="2419773"/>
            <wp:effectExtent l="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78932" cy="2422860"/>
                    </a:xfrm>
                    <a:prstGeom prst="rect">
                      <a:avLst/>
                    </a:prstGeom>
                    <a:noFill/>
                    <a:ln>
                      <a:noFill/>
                    </a:ln>
                  </pic:spPr>
                </pic:pic>
              </a:graphicData>
            </a:graphic>
          </wp:inline>
        </w:drawing>
      </w:r>
    </w:p>
    <w:p w14:paraId="62DCE70B" w14:textId="2EC01F3A" w:rsidR="006D0B50" w:rsidRDefault="00AA450E" w:rsidP="006D0B50">
      <w:pPr>
        <w:rPr>
          <w:lang w:val="nl-NL"/>
        </w:rPr>
      </w:pPr>
      <w:r>
        <w:rPr>
          <w:lang w:val="nl-NL"/>
        </w:rPr>
        <w:t xml:space="preserve">Fig </w:t>
      </w:r>
      <w:r w:rsidR="009556CF">
        <w:rPr>
          <w:lang w:val="nl-NL"/>
        </w:rPr>
        <w:t>2</w:t>
      </w:r>
      <w:r>
        <w:rPr>
          <w:lang w:val="nl-NL"/>
        </w:rPr>
        <w:t xml:space="preserve">: Categories shown as text overlay </w:t>
      </w:r>
    </w:p>
    <w:p w14:paraId="76814208" w14:textId="13E8FA32" w:rsidR="003A4522" w:rsidDel="003352BC" w:rsidRDefault="00E22E17" w:rsidP="00651A1C">
      <w:pPr>
        <w:rPr>
          <w:del w:id="25" w:author="norbert" w:date="2015-10-03T16:15:00Z"/>
          <w:lang w:val="nl-NL"/>
        </w:rPr>
      </w:pPr>
      <w:ins w:id="26" w:author="norbert" w:date="2015-10-03T16:15:00Z">
        <w:r>
          <w:rPr>
            <w:lang w:val="nl-NL"/>
          </w:rPr>
          <w:br w:type="page"/>
        </w:r>
      </w:ins>
    </w:p>
    <w:p w14:paraId="6BD30C1B" w14:textId="77777777" w:rsidR="003352BC" w:rsidRPr="000335D8" w:rsidRDefault="003352BC" w:rsidP="006D0B50">
      <w:pPr>
        <w:rPr>
          <w:ins w:id="27" w:author="norbert" w:date="2015-10-03T20:16:00Z"/>
          <w:lang w:val="nl-NL"/>
        </w:rPr>
      </w:pPr>
    </w:p>
    <w:p w14:paraId="356F2C5D" w14:textId="77777777" w:rsidR="00651A1C" w:rsidRPr="006D0B50" w:rsidRDefault="00651A1C" w:rsidP="00651A1C">
      <w:pPr>
        <w:rPr>
          <w:ins w:id="28" w:author="norbert" w:date="2015-10-03T18:09:00Z"/>
          <w:b/>
          <w:sz w:val="28"/>
          <w:szCs w:val="28"/>
        </w:rPr>
      </w:pPr>
      <w:ins w:id="29" w:author="norbert" w:date="2015-10-03T18:09:00Z">
        <w:r w:rsidRPr="006D0B50">
          <w:rPr>
            <w:b/>
            <w:sz w:val="28"/>
            <w:szCs w:val="28"/>
          </w:rPr>
          <w:t>New Label feature in ObjectJ</w:t>
        </w:r>
      </w:ins>
    </w:p>
    <w:p w14:paraId="0505C8B3" w14:textId="77777777" w:rsidR="00651A1C" w:rsidRDefault="00651A1C" w:rsidP="00651A1C">
      <w:pPr>
        <w:rPr>
          <w:ins w:id="30" w:author="norbert" w:date="2015-10-03T18:09:00Z"/>
        </w:rPr>
      </w:pPr>
      <w:ins w:id="31" w:author="norbert" w:date="2015-10-03T18:09:00Z">
        <w:r>
          <w:t>The new project introduces an ObjectJ feature that allows a linked column to be used for non-destructive text labels that appear on the image. The column contents as shown in "ObjectJ&gt;Show ObjectJ Results" can be made visible via a right-click on a column's title . In this project, this is already done via macro.</w:t>
        </w:r>
      </w:ins>
    </w:p>
    <w:p w14:paraId="49F1377F" w14:textId="77777777" w:rsidR="00651A1C" w:rsidRDefault="00651A1C" w:rsidP="00651A1C">
      <w:pPr>
        <w:rPr>
          <w:ins w:id="32" w:author="norbert" w:date="2015-10-03T18:09:00Z"/>
        </w:rPr>
      </w:pPr>
    </w:p>
    <w:p w14:paraId="45EACD04" w14:textId="07149B3D" w:rsidR="00651A1C" w:rsidRPr="006D0B50" w:rsidRDefault="00651A1C" w:rsidP="00651A1C">
      <w:pPr>
        <w:rPr>
          <w:ins w:id="33" w:author="norbert" w:date="2015-10-03T18:09:00Z"/>
          <w:b/>
          <w:sz w:val="28"/>
          <w:szCs w:val="28"/>
        </w:rPr>
      </w:pPr>
      <w:ins w:id="34" w:author="norbert" w:date="2015-10-03T18:09:00Z">
        <w:r w:rsidRPr="006D0B50">
          <w:rPr>
            <w:b/>
            <w:sz w:val="28"/>
            <w:szCs w:val="28"/>
          </w:rPr>
          <w:t>N</w:t>
        </w:r>
        <w:r>
          <w:rPr>
            <w:b/>
            <w:sz w:val="28"/>
            <w:szCs w:val="28"/>
          </w:rPr>
          <w:t>umeric Label</w:t>
        </w:r>
      </w:ins>
      <w:ins w:id="35" w:author="norbert" w:date="2015-10-03T18:23:00Z">
        <w:r w:rsidR="00047D45">
          <w:rPr>
            <w:b/>
            <w:sz w:val="28"/>
            <w:szCs w:val="28"/>
          </w:rPr>
          <w:t xml:space="preserve"> and Size</w:t>
        </w:r>
      </w:ins>
    </w:p>
    <w:p w14:paraId="5BC7F00A" w14:textId="05A4EC95" w:rsidR="00651A1C" w:rsidRDefault="00651A1C" w:rsidP="00651A1C">
      <w:pPr>
        <w:rPr>
          <w:ins w:id="36" w:author="norbert" w:date="2015-10-03T18:09:00Z"/>
        </w:rPr>
      </w:pPr>
      <w:ins w:id="37" w:author="norbert" w:date="2015-10-03T18:09:00Z">
        <w:r>
          <w:t xml:space="preserve">The </w:t>
        </w:r>
      </w:ins>
      <w:ins w:id="38" w:author="norbert" w:date="2015-10-03T18:24:00Z">
        <w:r w:rsidR="00047D45">
          <w:t>visibility of the</w:t>
        </w:r>
      </w:ins>
      <w:ins w:id="39" w:author="norbert" w:date="2015-10-03T18:09:00Z">
        <w:r>
          <w:t xml:space="preserve"> numeric label </w:t>
        </w:r>
      </w:ins>
      <w:ins w:id="40" w:author="norbert" w:date="2015-10-03T18:24:00Z">
        <w:r w:rsidR="00047D45">
          <w:t>an</w:t>
        </w:r>
        <w:r w:rsidR="000F7549">
          <w:t>d font size can be cotroled via</w:t>
        </w:r>
      </w:ins>
      <w:ins w:id="41" w:author="norbert" w:date="2015-10-03T18:22:00Z">
        <w:r w:rsidR="00047D45">
          <w:t xml:space="preserve"> ObjectJ Tools&gt; Sizes</w:t>
        </w:r>
      </w:ins>
      <w:ins w:id="42" w:author="norbert" w:date="2015-10-03T18:25:00Z">
        <w:r w:rsidR="000F7549">
          <w:t>…</w:t>
        </w:r>
      </w:ins>
    </w:p>
    <w:p w14:paraId="20508474" w14:textId="77777777" w:rsidR="00651A1C" w:rsidRDefault="00651A1C" w:rsidP="00651A1C">
      <w:pPr>
        <w:rPr>
          <w:ins w:id="43" w:author="norbert" w:date="2015-10-03T18:09:00Z"/>
        </w:rPr>
      </w:pPr>
    </w:p>
    <w:p w14:paraId="0FE12982" w14:textId="2ADB1295" w:rsidR="006D0B50" w:rsidRPr="006D0B50" w:rsidDel="00651A1C" w:rsidRDefault="006D0B50" w:rsidP="006D0B50">
      <w:pPr>
        <w:rPr>
          <w:del w:id="44" w:author="norbert" w:date="2015-10-03T18:09:00Z"/>
          <w:b/>
          <w:sz w:val="28"/>
          <w:szCs w:val="28"/>
        </w:rPr>
      </w:pPr>
      <w:del w:id="45" w:author="norbert" w:date="2015-10-03T18:09:00Z">
        <w:r w:rsidRPr="006D0B50" w:rsidDel="00651A1C">
          <w:rPr>
            <w:b/>
            <w:sz w:val="28"/>
            <w:szCs w:val="28"/>
          </w:rPr>
          <w:delText>New Label feature in ObjectJ</w:delText>
        </w:r>
      </w:del>
    </w:p>
    <w:p w14:paraId="4C020F95" w14:textId="4506EC9B" w:rsidR="006D0B50" w:rsidDel="00651A1C" w:rsidRDefault="006D0B50" w:rsidP="006D0B50">
      <w:pPr>
        <w:rPr>
          <w:del w:id="46" w:author="norbert" w:date="2015-10-03T18:09:00Z"/>
        </w:rPr>
      </w:pPr>
      <w:del w:id="47" w:author="norbert" w:date="2015-10-03T18:09:00Z">
        <w:r w:rsidDel="00651A1C">
          <w:delText xml:space="preserve">The new project introduces an ObjectJ feature that allows a linked column to be used for non-destructive text labels that appear on the image. The column contents </w:delText>
        </w:r>
        <w:r w:rsidR="00D06751" w:rsidDel="00651A1C">
          <w:delText>as shown in ObjectJ Results</w:delText>
        </w:r>
        <w:r w:rsidDel="00651A1C">
          <w:delText xml:space="preserve"> can be made visible via a right-click on a column's title </w:delText>
        </w:r>
      </w:del>
      <w:del w:id="48" w:author="norbert" w:date="2015-10-03T16:10:00Z">
        <w:r w:rsidDel="00A16C91">
          <w:delText>.</w:delText>
        </w:r>
      </w:del>
    </w:p>
    <w:p w14:paraId="061C992E" w14:textId="35AFD445" w:rsidR="006D0B50" w:rsidDel="00651A1C" w:rsidRDefault="006D0B50" w:rsidP="006D0B50">
      <w:pPr>
        <w:rPr>
          <w:del w:id="49" w:author="norbert" w:date="2015-10-03T18:09:00Z"/>
        </w:rPr>
      </w:pPr>
    </w:p>
    <w:p w14:paraId="122D2938" w14:textId="3EFEF935" w:rsidR="006D0B50" w:rsidRDefault="006D0B50" w:rsidP="006D0B50">
      <w:r w:rsidRPr="006D0B50">
        <w:rPr>
          <w:b/>
          <w:sz w:val="28"/>
          <w:szCs w:val="28"/>
        </w:rPr>
        <w:t>Single</w:t>
      </w:r>
      <w:r w:rsidR="00594DCC">
        <w:rPr>
          <w:b/>
          <w:sz w:val="28"/>
          <w:szCs w:val="28"/>
        </w:rPr>
        <w:t>-</w:t>
      </w:r>
      <w:r w:rsidRPr="006D0B50">
        <w:rPr>
          <w:b/>
          <w:sz w:val="28"/>
          <w:szCs w:val="28"/>
        </w:rPr>
        <w:t xml:space="preserve"> and dual</w:t>
      </w:r>
      <w:r w:rsidR="00594DCC">
        <w:rPr>
          <w:b/>
          <w:sz w:val="28"/>
          <w:szCs w:val="28"/>
        </w:rPr>
        <w:t>-</w:t>
      </w:r>
      <w:r w:rsidRPr="006D0B50">
        <w:rPr>
          <w:b/>
          <w:sz w:val="28"/>
          <w:szCs w:val="28"/>
        </w:rPr>
        <w:t>key shortcuts:</w:t>
      </w:r>
      <w:r>
        <w:t xml:space="preserve"> </w:t>
      </w:r>
    </w:p>
    <w:p w14:paraId="699302F6" w14:textId="4BA6E87E" w:rsidR="006D0B50" w:rsidRDefault="006D0B50" w:rsidP="006D0B50">
      <w:r>
        <w:t>In this discussion we limit shortcuts to numeric keys (0..9). Using letters</w:t>
      </w:r>
      <w:r w:rsidR="00594DCC">
        <w:t xml:space="preserve"> is possible but not discussed here.</w:t>
      </w:r>
    </w:p>
    <w:p w14:paraId="5BFCF164" w14:textId="77777777" w:rsidR="0055181A" w:rsidRDefault="0055181A" w:rsidP="006D0B50"/>
    <w:p w14:paraId="11C568A4" w14:textId="21AC67AE" w:rsidR="0055181A" w:rsidRPr="0055181A" w:rsidRDefault="0055181A" w:rsidP="006D0B50">
      <w:pPr>
        <w:rPr>
          <w:b/>
          <w:sz w:val="28"/>
          <w:szCs w:val="28"/>
        </w:rPr>
      </w:pPr>
      <w:r w:rsidRPr="0055181A">
        <w:rPr>
          <w:b/>
          <w:sz w:val="28"/>
          <w:szCs w:val="28"/>
        </w:rPr>
        <w:t>Panel</w:t>
      </w:r>
      <w:r w:rsidR="00590DC4">
        <w:rPr>
          <w:b/>
          <w:sz w:val="28"/>
          <w:szCs w:val="28"/>
        </w:rPr>
        <w:t xml:space="preserve"> of </w:t>
      </w:r>
      <w:r w:rsidR="00590DC4" w:rsidRPr="0055181A">
        <w:rPr>
          <w:b/>
          <w:sz w:val="28"/>
          <w:szCs w:val="28"/>
        </w:rPr>
        <w:t>Categories</w:t>
      </w:r>
    </w:p>
    <w:p w14:paraId="74B764A0" w14:textId="3757D4FD" w:rsidR="002D05C6" w:rsidRDefault="0055181A" w:rsidP="006D0B50">
      <w:r>
        <w:t>T</w:t>
      </w:r>
      <w:r w:rsidR="00590DC4">
        <w:t>h</w:t>
      </w:r>
      <w:r w:rsidR="00F977D7">
        <w:t>is</w:t>
      </w:r>
      <w:r w:rsidR="00590DC4">
        <w:t xml:space="preserve"> panel </w:t>
      </w:r>
      <w:r w:rsidR="00594DCC">
        <w:t xml:space="preserve">(Fig </w:t>
      </w:r>
      <w:del w:id="50" w:author="norbert" w:date="2015-10-03T20:34:00Z">
        <w:r w:rsidR="00594DCC" w:rsidDel="00F2250D">
          <w:delText>4</w:delText>
        </w:r>
      </w:del>
      <w:ins w:id="51" w:author="norbert" w:date="2015-10-03T20:34:00Z">
        <w:r w:rsidR="00F2250D">
          <w:t>7</w:t>
        </w:r>
      </w:ins>
      <w:r w:rsidR="00594DCC">
        <w:t xml:space="preserve">) </w:t>
      </w:r>
      <w:r w:rsidR="00590DC4">
        <w:t>is an</w:t>
      </w:r>
      <w:r w:rsidR="00F977D7">
        <w:t xml:space="preserve"> image showing</w:t>
      </w:r>
      <w:r>
        <w:t xml:space="preserve"> all available categories (with code, label and </w:t>
      </w:r>
      <w:del w:id="52" w:author="norbert" w:date="2015-10-03T20:17:00Z">
        <w:r w:rsidDel="003352BC">
          <w:delText xml:space="preserve">correct </w:delText>
        </w:r>
      </w:del>
      <w:r>
        <w:t>color) as rows</w:t>
      </w:r>
      <w:r w:rsidR="00590DC4">
        <w:t xml:space="preserve">, so the user </w:t>
      </w:r>
      <w:del w:id="53" w:author="norbert" w:date="2015-10-03T16:11:00Z">
        <w:r w:rsidR="00590DC4" w:rsidDel="00A16C91">
          <w:delText>can see</w:delText>
        </w:r>
      </w:del>
      <w:ins w:id="54" w:author="norbert" w:date="2015-10-03T16:11:00Z">
        <w:r w:rsidR="00A16C91">
          <w:t xml:space="preserve">has a </w:t>
        </w:r>
      </w:ins>
      <w:ins w:id="55" w:author="norbert" w:date="2015-10-03T18:08:00Z">
        <w:r w:rsidR="00651A1C">
          <w:t>q</w:t>
        </w:r>
      </w:ins>
      <w:ins w:id="56" w:author="norbert" w:date="2015-10-03T16:11:00Z">
        <w:r w:rsidR="00A16C91">
          <w:t>uick overview of</w:t>
        </w:r>
      </w:ins>
      <w:r w:rsidR="00590DC4">
        <w:t xml:space="preserve"> all codes and their labels. </w:t>
      </w:r>
      <w:r w:rsidR="00F977D7">
        <w:t xml:space="preserve">In the panel, you also can define </w:t>
      </w:r>
      <w:r w:rsidR="00D06751">
        <w:t xml:space="preserve">a category that is assigned to </w:t>
      </w:r>
      <w:r w:rsidR="00F977D7">
        <w:t>the Joker</w:t>
      </w:r>
      <w:r w:rsidR="00D06751">
        <w:t xml:space="preserve"> key [J]</w:t>
      </w:r>
      <w:r w:rsidR="00F977D7">
        <w:t>.</w:t>
      </w:r>
    </w:p>
    <w:p w14:paraId="1AC60F0F" w14:textId="77777777" w:rsidR="002D05C6" w:rsidRDefault="002D05C6" w:rsidP="006D0B50"/>
    <w:p w14:paraId="46DAC085" w14:textId="0F25C43B" w:rsidR="002D05C6" w:rsidRPr="0055181A" w:rsidDel="003352BC" w:rsidRDefault="002D05C6" w:rsidP="002D05C6">
      <w:pPr>
        <w:rPr>
          <w:del w:id="57" w:author="norbert" w:date="2015-10-03T20:19:00Z"/>
          <w:b/>
          <w:sz w:val="28"/>
          <w:szCs w:val="28"/>
        </w:rPr>
      </w:pPr>
      <w:del w:id="58" w:author="norbert" w:date="2015-10-03T20:19:00Z">
        <w:r w:rsidDel="003352BC">
          <w:rPr>
            <w:b/>
            <w:sz w:val="28"/>
            <w:szCs w:val="28"/>
          </w:rPr>
          <w:delText>Joker [J] and Repeat [R] Key</w:delText>
        </w:r>
      </w:del>
    </w:p>
    <w:p w14:paraId="7401EF6D" w14:textId="5EEEF3E9" w:rsidR="002D05C6" w:rsidRPr="002D05C6" w:rsidDel="003352BC" w:rsidRDefault="002D05C6" w:rsidP="006D0B50">
      <w:pPr>
        <w:rPr>
          <w:del w:id="59" w:author="norbert" w:date="2015-10-03T20:19:00Z"/>
          <w:lang w:val="nl-NL"/>
        </w:rPr>
      </w:pPr>
      <w:del w:id="60" w:author="norbert" w:date="2015-10-03T20:18:00Z">
        <w:r w:rsidDel="003352BC">
          <w:delText>D</w:delText>
        </w:r>
      </w:del>
      <w:del w:id="61" w:author="norbert" w:date="2015-10-03T20:19:00Z">
        <w:r w:rsidDel="003352BC">
          <w:delText xml:space="preserve">ual-key </w:delText>
        </w:r>
      </w:del>
      <w:del w:id="62" w:author="norbert" w:date="2015-10-03T20:18:00Z">
        <w:r w:rsidDel="003352BC">
          <w:delText xml:space="preserve">categories </w:delText>
        </w:r>
      </w:del>
      <w:del w:id="63" w:author="norbert" w:date="2015-10-03T20:19:00Z">
        <w:r w:rsidDel="003352BC">
          <w:delText xml:space="preserve">can possibly be marked with a single key, either by pressing </w:delText>
        </w:r>
        <w:r w:rsidR="00204261" w:rsidDel="003352BC">
          <w:delText>'</w:delText>
        </w:r>
        <w:r w:rsidDel="003352BC">
          <w:rPr>
            <w:lang w:val="nl-NL"/>
          </w:rPr>
          <w:delText>R</w:delText>
        </w:r>
        <w:r w:rsidR="00204261" w:rsidDel="003352BC">
          <w:rPr>
            <w:rFonts w:hint="eastAsia"/>
            <w:lang w:val="nl-NL"/>
          </w:rPr>
          <w:delText>'</w:delText>
        </w:r>
        <w:r w:rsidDel="003352BC">
          <w:rPr>
            <w:lang w:val="nl-NL"/>
          </w:rPr>
          <w:delText xml:space="preserve"> to repeat the most recent category, or by pressing </w:delText>
        </w:r>
        <w:r w:rsidR="00204261" w:rsidDel="003352BC">
          <w:rPr>
            <w:rFonts w:hint="eastAsia"/>
            <w:lang w:val="nl-NL"/>
          </w:rPr>
          <w:delText>'J'</w:delText>
        </w:r>
        <w:r w:rsidDel="003352BC">
          <w:rPr>
            <w:lang w:val="nl-NL"/>
          </w:rPr>
          <w:delText xml:space="preserve"> to </w:delText>
        </w:r>
        <w:r w:rsidR="00F977D7" w:rsidDel="003352BC">
          <w:rPr>
            <w:lang w:val="nl-NL"/>
          </w:rPr>
          <w:delText>use</w:delText>
        </w:r>
        <w:r w:rsidDel="003352BC">
          <w:rPr>
            <w:lang w:val="nl-NL"/>
          </w:rPr>
          <w:delText xml:space="preserve"> the </w:delText>
        </w:r>
        <w:r w:rsidR="00F977D7" w:rsidDel="003352BC">
          <w:rPr>
            <w:lang w:val="nl-NL"/>
          </w:rPr>
          <w:delText xml:space="preserve">current </w:delText>
        </w:r>
        <w:r w:rsidDel="003352BC">
          <w:rPr>
            <w:lang w:val="nl-NL"/>
          </w:rPr>
          <w:delText>Joker category</w:delText>
        </w:r>
        <w:r w:rsidR="00F977D7" w:rsidDel="003352BC">
          <w:rPr>
            <w:lang w:val="nl-NL"/>
          </w:rPr>
          <w:delText>. The joker</w:delText>
        </w:r>
        <w:r w:rsidDel="003352BC">
          <w:rPr>
            <w:lang w:val="nl-NL"/>
          </w:rPr>
          <w:delText xml:space="preserve"> can be </w:delText>
        </w:r>
        <w:r w:rsidR="00594DCC" w:rsidDel="003352BC">
          <w:rPr>
            <w:lang w:val="nl-NL"/>
          </w:rPr>
          <w:delText>re-</w:delText>
        </w:r>
        <w:r w:rsidDel="003352BC">
          <w:rPr>
            <w:lang w:val="nl-NL"/>
          </w:rPr>
          <w:delText xml:space="preserve">defined by </w:delText>
        </w:r>
        <w:r w:rsidR="00F977D7" w:rsidDel="003352BC">
          <w:rPr>
            <w:lang w:val="nl-NL"/>
          </w:rPr>
          <w:delText>activating the Panel, locating the cursor upon a category and</w:delText>
        </w:r>
        <w:r w:rsidDel="003352BC">
          <w:rPr>
            <w:lang w:val="nl-NL"/>
          </w:rPr>
          <w:delText xml:space="preserve"> pressing </w:delText>
        </w:r>
        <w:r w:rsidR="00204261" w:rsidDel="003352BC">
          <w:rPr>
            <w:rFonts w:hint="eastAsia"/>
            <w:lang w:val="nl-NL"/>
          </w:rPr>
          <w:delText>'J'</w:delText>
        </w:r>
        <w:r w:rsidR="00F977D7" w:rsidDel="003352BC">
          <w:rPr>
            <w:lang w:val="nl-NL"/>
          </w:rPr>
          <w:delText>.</w:delText>
        </w:r>
      </w:del>
    </w:p>
    <w:p w14:paraId="47E58B5B" w14:textId="101020EB" w:rsidR="006D0B50" w:rsidDel="003352BC" w:rsidRDefault="006D0B50" w:rsidP="006D0B50">
      <w:pPr>
        <w:rPr>
          <w:del w:id="64" w:author="norbert" w:date="2015-10-03T20:19:00Z"/>
        </w:rPr>
      </w:pPr>
    </w:p>
    <w:p w14:paraId="4C2002CA" w14:textId="7B1669F6" w:rsidR="006D0B50" w:rsidDel="003352BC" w:rsidRDefault="006D0B50" w:rsidP="006D0B50">
      <w:pPr>
        <w:rPr>
          <w:del w:id="65" w:author="norbert" w:date="2015-10-03T20:19:00Z"/>
        </w:rPr>
      </w:pPr>
      <w:del w:id="66" w:author="norbert" w:date="2015-10-03T20:19:00Z">
        <w:r w:rsidDel="003352BC">
          <w:delText xml:space="preserve">In order to expand the number of categories beyond 10, double-digit shortcuts are supported. </w:delText>
        </w:r>
      </w:del>
    </w:p>
    <w:p w14:paraId="0317EC55" w14:textId="25EBEF04" w:rsidR="006D0B50" w:rsidDel="003352BC" w:rsidRDefault="006D0B50" w:rsidP="006D0B50">
      <w:pPr>
        <w:rPr>
          <w:del w:id="67" w:author="norbert" w:date="2015-10-03T20:19:00Z"/>
        </w:rPr>
      </w:pPr>
    </w:p>
    <w:p w14:paraId="47D23067" w14:textId="77777777" w:rsidR="006D0B50" w:rsidRDefault="006D0B50" w:rsidP="006D0B50">
      <w:pPr>
        <w:rPr>
          <w:b/>
        </w:rPr>
      </w:pPr>
      <w:r w:rsidRPr="001D70CF">
        <w:rPr>
          <w:b/>
        </w:rPr>
        <w:t>Example</w:t>
      </w:r>
      <w:r w:rsidR="001D70CF">
        <w:rPr>
          <w:b/>
        </w:rPr>
        <w:t xml:space="preserve">: </w:t>
      </w:r>
      <w:r w:rsidRPr="001D70CF">
        <w:rPr>
          <w:b/>
        </w:rPr>
        <w:t>5 single-di</w:t>
      </w:r>
      <w:r w:rsidR="001D70CF">
        <w:rPr>
          <w:b/>
        </w:rPr>
        <w:t>git and 40 dual-digit shortcuts</w:t>
      </w:r>
    </w:p>
    <w:p w14:paraId="6597A9BF" w14:textId="77777777" w:rsidR="001D70CF" w:rsidRPr="001D70CF" w:rsidRDefault="001D70CF" w:rsidP="006D0B50">
      <w:pPr>
        <w:rPr>
          <w:b/>
        </w:rPr>
      </w:pPr>
    </w:p>
    <w:p w14:paraId="24A71C53" w14:textId="2355B66C" w:rsidR="0055181A" w:rsidRDefault="0055181A" w:rsidP="0055181A">
      <w:r>
        <w:t>key 0</w:t>
      </w:r>
      <w:r>
        <w:tab/>
      </w:r>
      <w:r>
        <w:tab/>
      </w:r>
      <w:r w:rsidR="00927712">
        <w:t>(not used as single key</w:t>
      </w:r>
      <w:r w:rsidR="00AB3809">
        <w:t>)</w:t>
      </w:r>
    </w:p>
    <w:p w14:paraId="39F64F8E" w14:textId="77777777" w:rsidR="0055181A" w:rsidRDefault="0055181A" w:rsidP="0055181A">
      <w:r>
        <w:t xml:space="preserve">key 1..5 </w:t>
      </w:r>
      <w:r>
        <w:tab/>
        <w:t>5 categories using single digit (for frequent categories)</w:t>
      </w:r>
    </w:p>
    <w:p w14:paraId="787B949F" w14:textId="77777777" w:rsidR="006D0B50" w:rsidRDefault="006D0B50" w:rsidP="006D0B50">
      <w:r>
        <w:t>keys 60..99</w:t>
      </w:r>
      <w:r w:rsidR="001D70CF">
        <w:tab/>
      </w:r>
      <w:r>
        <w:t>40 categories using dual digit (for less frequent categories)</w:t>
      </w:r>
    </w:p>
    <w:p w14:paraId="38018C5A" w14:textId="13B707B8" w:rsidR="006D0B50" w:rsidRDefault="006D0B50" w:rsidP="006D0B50">
      <w:r>
        <w:t>key R</w:t>
      </w:r>
      <w:r w:rsidR="001D70CF">
        <w:tab/>
      </w:r>
      <w:r w:rsidR="001D70CF">
        <w:tab/>
      </w:r>
      <w:r>
        <w:t xml:space="preserve">repeats the most recent category </w:t>
      </w:r>
    </w:p>
    <w:p w14:paraId="2E722473" w14:textId="0F602655" w:rsidR="006D0B50" w:rsidRDefault="006D0B50" w:rsidP="006D0B50">
      <w:r>
        <w:t xml:space="preserve">key </w:t>
      </w:r>
      <w:r w:rsidR="00B01C6D">
        <w:t>J</w:t>
      </w:r>
      <w:r w:rsidR="001D70CF">
        <w:tab/>
      </w:r>
      <w:r w:rsidR="001D70CF">
        <w:tab/>
      </w:r>
      <w:r w:rsidR="00927712">
        <w:t>Joker category</w:t>
      </w:r>
    </w:p>
    <w:p w14:paraId="6BED1BC1" w14:textId="77777777" w:rsidR="006D0B50" w:rsidRDefault="006D0B50" w:rsidP="006D0B50">
      <w:r>
        <w:t>key K</w:t>
      </w:r>
      <w:r w:rsidR="001D70CF">
        <w:tab/>
      </w:r>
      <w:r w:rsidR="001D70CF">
        <w:tab/>
      </w:r>
      <w:r>
        <w:t>Kills closest point or entire swatter group</w:t>
      </w:r>
    </w:p>
    <w:p w14:paraId="024E9C00" w14:textId="77777777" w:rsidR="006D0B50" w:rsidRDefault="006D0B50" w:rsidP="006D0B50"/>
    <w:p w14:paraId="1CC35A3C" w14:textId="3FE4633A" w:rsidR="006D0B50" w:rsidRDefault="006D0B50" w:rsidP="006D0B50">
      <w:r>
        <w:t xml:space="preserve">The first numerical keystroke defines whether one more digit is needed, for example if '6' is pressed, one more digit 0..9 is expected within </w:t>
      </w:r>
      <w:del w:id="68" w:author="norbert" w:date="2015-10-03T18:30:00Z">
        <w:r w:rsidDel="00AB60AE">
          <w:delText xml:space="preserve">2 </w:delText>
        </w:r>
      </w:del>
      <w:ins w:id="69" w:author="norbert" w:date="2015-10-03T18:30:00Z">
        <w:r w:rsidR="00AB60AE">
          <w:t>1</w:t>
        </w:r>
      </w:ins>
      <w:ins w:id="70" w:author="norbert" w:date="2015-10-03T20:38:00Z">
        <w:r w:rsidR="00A253E4">
          <w:t>.5</w:t>
        </w:r>
      </w:ins>
      <w:ins w:id="71" w:author="norbert" w:date="2015-10-03T18:30:00Z">
        <w:r w:rsidR="00AB60AE">
          <w:t xml:space="preserve"> </w:t>
        </w:r>
      </w:ins>
      <w:r>
        <w:t>sec</w:t>
      </w:r>
      <w:ins w:id="72" w:author="norbert" w:date="2015-10-03T16:13:00Z">
        <w:r w:rsidR="00A16C91">
          <w:t xml:space="preserve"> in order to </w:t>
        </w:r>
      </w:ins>
      <w:ins w:id="73" w:author="norbert" w:date="2015-10-03T16:14:00Z">
        <w:r w:rsidR="00E22E17">
          <w:t>define category</w:t>
        </w:r>
      </w:ins>
      <w:ins w:id="74" w:author="norbert" w:date="2015-10-03T16:13:00Z">
        <w:r w:rsidR="00A16C91">
          <w:t xml:space="preserve"> </w:t>
        </w:r>
        <w:r w:rsidR="00E22E17">
          <w:t>60..69</w:t>
        </w:r>
      </w:ins>
      <w:r>
        <w:t xml:space="preserve">. </w:t>
      </w:r>
    </w:p>
    <w:p w14:paraId="0D69660D" w14:textId="77777777" w:rsidR="006D0B50" w:rsidRDefault="006D0B50" w:rsidP="006D0B50">
      <w:pPr>
        <w:rPr>
          <w:ins w:id="75" w:author="norbert" w:date="2015-10-03T20:19:00Z"/>
        </w:rPr>
      </w:pPr>
    </w:p>
    <w:p w14:paraId="313225C9" w14:textId="77777777" w:rsidR="003352BC" w:rsidRPr="0055181A" w:rsidRDefault="003352BC" w:rsidP="003352BC">
      <w:pPr>
        <w:rPr>
          <w:ins w:id="76" w:author="norbert" w:date="2015-10-03T20:19:00Z"/>
          <w:b/>
          <w:sz w:val="28"/>
          <w:szCs w:val="28"/>
        </w:rPr>
      </w:pPr>
      <w:ins w:id="77" w:author="norbert" w:date="2015-10-03T20:19:00Z">
        <w:r>
          <w:rPr>
            <w:b/>
            <w:sz w:val="28"/>
            <w:szCs w:val="28"/>
          </w:rPr>
          <w:t>Joker [J] and Repeat [R] Key</w:t>
        </w:r>
      </w:ins>
    </w:p>
    <w:p w14:paraId="6BE0674F" w14:textId="77777777" w:rsidR="003352BC" w:rsidRPr="002D05C6" w:rsidRDefault="003352BC" w:rsidP="003352BC">
      <w:pPr>
        <w:rPr>
          <w:ins w:id="78" w:author="norbert" w:date="2015-10-03T20:19:00Z"/>
          <w:lang w:val="nl-NL"/>
        </w:rPr>
      </w:pPr>
      <w:ins w:id="79" w:author="norbert" w:date="2015-10-03T20:19:00Z">
        <w:r>
          <w:t>If a dual-key category appears to occur more frequent, it can also be marked with a single key, either by pressing '</w:t>
        </w:r>
        <w:r>
          <w:rPr>
            <w:lang w:val="nl-NL"/>
          </w:rPr>
          <w:t>R</w:t>
        </w:r>
        <w:r>
          <w:rPr>
            <w:rFonts w:hint="eastAsia"/>
            <w:lang w:val="nl-NL"/>
          </w:rPr>
          <w:t>'</w:t>
        </w:r>
        <w:r>
          <w:rPr>
            <w:lang w:val="nl-NL"/>
          </w:rPr>
          <w:t xml:space="preserve"> to repeat the most recent category, or by pressing </w:t>
        </w:r>
        <w:r>
          <w:rPr>
            <w:rFonts w:hint="eastAsia"/>
            <w:lang w:val="nl-NL"/>
          </w:rPr>
          <w:t>'J'</w:t>
        </w:r>
        <w:r>
          <w:rPr>
            <w:lang w:val="nl-NL"/>
          </w:rPr>
          <w:t xml:space="preserve"> to use the current Joker category. The joker can be re-defined by activating the Panel, locating the cursor upon a category and pressing </w:t>
        </w:r>
        <w:r>
          <w:rPr>
            <w:rFonts w:hint="eastAsia"/>
            <w:lang w:val="nl-NL"/>
          </w:rPr>
          <w:t>'J'</w:t>
        </w:r>
        <w:r>
          <w:rPr>
            <w:lang w:val="nl-NL"/>
          </w:rPr>
          <w:t>.</w:t>
        </w:r>
      </w:ins>
    </w:p>
    <w:p w14:paraId="1AE832FE" w14:textId="77777777" w:rsidR="003352BC" w:rsidRDefault="003352BC" w:rsidP="003352BC">
      <w:pPr>
        <w:rPr>
          <w:ins w:id="80" w:author="norbert" w:date="2015-10-03T20:19:00Z"/>
        </w:rPr>
      </w:pPr>
    </w:p>
    <w:p w14:paraId="58F90653" w14:textId="77777777" w:rsidR="003352BC" w:rsidRDefault="003352BC" w:rsidP="003352BC">
      <w:pPr>
        <w:rPr>
          <w:ins w:id="81" w:author="norbert" w:date="2015-10-03T20:19:00Z"/>
        </w:rPr>
      </w:pPr>
      <w:ins w:id="82" w:author="norbert" w:date="2015-10-03T20:19:00Z">
        <w:r>
          <w:t xml:space="preserve">In order to expand the number of categories beyond 10, double-digit shortcuts are supported. </w:t>
        </w:r>
      </w:ins>
    </w:p>
    <w:p w14:paraId="673D2E9D" w14:textId="77777777" w:rsidR="003352BC" w:rsidRDefault="003352BC" w:rsidP="006D0B50"/>
    <w:p w14:paraId="7D2786D4" w14:textId="14975014" w:rsidR="00A253E4" w:rsidRDefault="00A253E4" w:rsidP="00A253E4">
      <w:pPr>
        <w:rPr>
          <w:ins w:id="83" w:author="norbert" w:date="2015-10-03T20:39:00Z"/>
        </w:rPr>
      </w:pPr>
      <w:ins w:id="84" w:author="norbert" w:date="2015-10-03T20:39:00Z">
        <w:r>
          <w:rPr>
            <w:b/>
            <w:sz w:val="28"/>
            <w:szCs w:val="28"/>
          </w:rPr>
          <w:t>Changing Macro Variables</w:t>
        </w:r>
      </w:ins>
    </w:p>
    <w:p w14:paraId="37EB15AB" w14:textId="16754ABF" w:rsidR="00A253E4" w:rsidRDefault="00A253E4" w:rsidP="00A253E4">
      <w:pPr>
        <w:rPr>
          <w:ins w:id="85" w:author="norbert" w:date="2015-10-03T20:41:00Z"/>
        </w:rPr>
      </w:pPr>
      <w:ins w:id="86" w:author="norbert" w:date="2015-10-03T20:40:00Z">
        <w:r>
          <w:t xml:space="preserve">You can change the key table </w:t>
        </w:r>
      </w:ins>
      <w:ins w:id="87" w:author="norbert" w:date="2015-10-03T20:42:00Z">
        <w:r>
          <w:t xml:space="preserve">(see below) </w:t>
        </w:r>
      </w:ins>
      <w:bookmarkStart w:id="88" w:name="_GoBack"/>
      <w:bookmarkEnd w:id="88"/>
      <w:ins w:id="89" w:author="norbert" w:date="2015-10-03T20:40:00Z">
        <w:r>
          <w:t>and other parameters via ObjectJ&gt;Show Embedded Macros.</w:t>
        </w:r>
      </w:ins>
      <w:ins w:id="90" w:author="norbert" w:date="2015-10-03T20:41:00Z">
        <w:r>
          <w:t xml:space="preserve"> After the change, click "Install Embedded Macros" and optionally choose ObjectJ&gt;Save Project.</w:t>
        </w:r>
      </w:ins>
    </w:p>
    <w:p w14:paraId="37EE5863" w14:textId="77777777" w:rsidR="00A253E4" w:rsidRDefault="00A253E4" w:rsidP="00A253E4">
      <w:pPr>
        <w:rPr>
          <w:ins w:id="91" w:author="norbert" w:date="2015-10-03T20:40:00Z"/>
        </w:rPr>
      </w:pPr>
    </w:p>
    <w:p w14:paraId="4FF9983F" w14:textId="77777777" w:rsidR="00A253E4" w:rsidRDefault="00A253E4" w:rsidP="00A253E4">
      <w:pPr>
        <w:rPr>
          <w:ins w:id="92" w:author="norbert" w:date="2015-10-03T20:41:00Z"/>
        </w:rPr>
      </w:pPr>
    </w:p>
    <w:p w14:paraId="080385C2" w14:textId="50AB200E" w:rsidR="00A253E4" w:rsidRDefault="00A253E4" w:rsidP="00A253E4">
      <w:pPr>
        <w:rPr>
          <w:ins w:id="93" w:author="norbert" w:date="2015-10-03T20:39:00Z"/>
        </w:rPr>
      </w:pPr>
      <w:ins w:id="94" w:author="norbert" w:date="2015-10-03T20:39:00Z">
        <w:r>
          <w:t xml:space="preserve"> </w:t>
        </w:r>
        <w:r w:rsidRPr="006D0B50">
          <w:rPr>
            <w:b/>
            <w:sz w:val="28"/>
            <w:szCs w:val="28"/>
          </w:rPr>
          <w:t>KeyTable</w:t>
        </w:r>
      </w:ins>
    </w:p>
    <w:p w14:paraId="1F7CB852" w14:textId="0A2F105D" w:rsidR="006D0B50" w:rsidDel="00A253E4" w:rsidRDefault="00A253E4" w:rsidP="00A253E4">
      <w:pPr>
        <w:rPr>
          <w:del w:id="95" w:author="norbert" w:date="2015-10-03T20:39:00Z"/>
        </w:rPr>
      </w:pPr>
      <w:ins w:id="96" w:author="norbert" w:date="2015-10-03T20:39:00Z">
        <w:r>
          <w:t xml:space="preserve">The embedded macro set contains a keyTable, that relates codes (such as '4' or </w:t>
        </w:r>
      </w:ins>
      <w:del w:id="97" w:author="norbert" w:date="2015-10-03T20:39:00Z">
        <w:r w:rsidR="006D0B50" w:rsidRPr="006D0B50" w:rsidDel="00A253E4">
          <w:rPr>
            <w:b/>
            <w:sz w:val="28"/>
            <w:szCs w:val="28"/>
          </w:rPr>
          <w:delText>KeyTable</w:delText>
        </w:r>
      </w:del>
    </w:p>
    <w:p w14:paraId="41F56FE7" w14:textId="045CF4C9" w:rsidR="006D0B50" w:rsidRDefault="006D0B50" w:rsidP="006D0B50">
      <w:del w:id="98" w:author="norbert" w:date="2015-10-03T20:39:00Z">
        <w:r w:rsidDel="00A253E4">
          <w:delText xml:space="preserve">The embedded macro set contains a keyTable, that relates codes (such as '4' or </w:delText>
        </w:r>
      </w:del>
      <w:r>
        <w:t>'66') to item types and labels. Below, five labels (Good, Bad, Neutral, Early, Late) are defined, some of which (e.g. Good and Early) share the same item type and thus color.</w:t>
      </w:r>
    </w:p>
    <w:p w14:paraId="7FD2D3BF" w14:textId="77777777" w:rsidR="006D0B50" w:rsidRDefault="006D0B50" w:rsidP="006D0B50">
      <w:r>
        <w:t>Example for a KeyTable:</w:t>
      </w:r>
    </w:p>
    <w:p w14:paraId="561236A1" w14:textId="77777777" w:rsidR="006D0B50" w:rsidRDefault="006D0B50" w:rsidP="006D0B50"/>
    <w:p w14:paraId="13C69C3A" w14:textId="442ABE43" w:rsidR="006D0B50" w:rsidRPr="00EC4CBC" w:rsidRDefault="006D0B50" w:rsidP="00EC4CBC">
      <w:pPr>
        <w:rPr>
          <w:rFonts w:ascii="Courier" w:hAnsi="Courier"/>
          <w:sz w:val="22"/>
          <w:szCs w:val="22"/>
          <w:highlight w:val="lightGray"/>
        </w:rPr>
      </w:pPr>
      <w:r w:rsidRPr="00EC4CBC">
        <w:rPr>
          <w:rFonts w:ascii="Courier" w:hAnsi="Courier"/>
          <w:sz w:val="22"/>
          <w:szCs w:val="22"/>
          <w:highlight w:val="lightGray"/>
        </w:rPr>
        <w:t>keyTable = "";</w:t>
      </w:r>
    </w:p>
    <w:p w14:paraId="45641976" w14:textId="2B687709" w:rsidR="006D0B50" w:rsidRPr="00EC4CBC" w:rsidRDefault="006D0B50" w:rsidP="006D0B50">
      <w:pPr>
        <w:rPr>
          <w:rFonts w:ascii="Courier" w:hAnsi="Courier"/>
          <w:sz w:val="22"/>
          <w:szCs w:val="22"/>
          <w:highlight w:val="lightGray"/>
        </w:rPr>
      </w:pPr>
      <w:r w:rsidRPr="00EC4CBC">
        <w:rPr>
          <w:rFonts w:ascii="Courier" w:hAnsi="Courier"/>
          <w:sz w:val="22"/>
          <w:szCs w:val="22"/>
          <w:highlight w:val="lightGray"/>
        </w:rPr>
        <w:t>keyTable += "</w:t>
      </w:r>
      <w:r w:rsidR="00FC6BAB" w:rsidRPr="00EC4CBC">
        <w:rPr>
          <w:rFonts w:ascii="Courier" w:hAnsi="Courier"/>
          <w:sz w:val="22"/>
          <w:szCs w:val="22"/>
          <w:highlight w:val="lightGray"/>
        </w:rPr>
        <w:t xml:space="preserve">#1,  A, Good     </w:t>
      </w:r>
      <w:r w:rsidRPr="00EC4CBC">
        <w:rPr>
          <w:rFonts w:ascii="Courier" w:hAnsi="Courier"/>
          <w:sz w:val="22"/>
          <w:szCs w:val="22"/>
          <w:highlight w:val="lightGray"/>
        </w:rPr>
        <w:t>";</w:t>
      </w:r>
    </w:p>
    <w:p w14:paraId="2C31AD25" w14:textId="36D1D86C" w:rsidR="006D0B50" w:rsidRPr="00EC4CBC" w:rsidRDefault="006D0B50" w:rsidP="006D0B50">
      <w:pPr>
        <w:rPr>
          <w:rFonts w:ascii="Courier" w:hAnsi="Courier"/>
          <w:sz w:val="22"/>
          <w:szCs w:val="22"/>
          <w:highlight w:val="lightGray"/>
        </w:rPr>
      </w:pPr>
      <w:r w:rsidRPr="00EC4CBC">
        <w:rPr>
          <w:rFonts w:ascii="Courier" w:hAnsi="Courier"/>
          <w:sz w:val="22"/>
          <w:szCs w:val="22"/>
          <w:highlight w:val="lightGray"/>
        </w:rPr>
        <w:t>keyTable += "</w:t>
      </w:r>
      <w:r w:rsidR="00FC6BAB" w:rsidRPr="00EC4CBC">
        <w:rPr>
          <w:rFonts w:ascii="Courier" w:hAnsi="Courier"/>
          <w:sz w:val="22"/>
          <w:szCs w:val="22"/>
          <w:highlight w:val="lightGray"/>
        </w:rPr>
        <w:t>#</w:t>
      </w:r>
      <w:r w:rsidRPr="00EC4CBC">
        <w:rPr>
          <w:rFonts w:ascii="Courier" w:hAnsi="Courier"/>
          <w:sz w:val="22"/>
          <w:szCs w:val="22"/>
          <w:highlight w:val="lightGray"/>
        </w:rPr>
        <w:t xml:space="preserve">2,  B, </w:t>
      </w:r>
      <w:r w:rsidR="00FC6BAB" w:rsidRPr="00EC4CBC">
        <w:rPr>
          <w:rFonts w:ascii="Courier" w:hAnsi="Courier"/>
          <w:sz w:val="22"/>
          <w:szCs w:val="22"/>
          <w:highlight w:val="lightGray"/>
        </w:rPr>
        <w:t xml:space="preserve">Bad      </w:t>
      </w:r>
      <w:r w:rsidRPr="00EC4CBC">
        <w:rPr>
          <w:rFonts w:ascii="Courier" w:hAnsi="Courier"/>
          <w:sz w:val="22"/>
          <w:szCs w:val="22"/>
          <w:highlight w:val="lightGray"/>
        </w:rPr>
        <w:t>";</w:t>
      </w:r>
    </w:p>
    <w:p w14:paraId="08CC1FCA" w14:textId="59C05FDE" w:rsidR="006D0B50" w:rsidRPr="00EC4CBC" w:rsidRDefault="006D0B50" w:rsidP="006D0B50">
      <w:pPr>
        <w:rPr>
          <w:rFonts w:ascii="Courier" w:hAnsi="Courier"/>
          <w:sz w:val="22"/>
          <w:szCs w:val="22"/>
          <w:highlight w:val="lightGray"/>
        </w:rPr>
      </w:pPr>
      <w:r w:rsidRPr="00EC4CBC">
        <w:rPr>
          <w:rFonts w:ascii="Courier" w:hAnsi="Courier"/>
          <w:sz w:val="22"/>
          <w:szCs w:val="22"/>
          <w:highlight w:val="lightGray"/>
        </w:rPr>
        <w:t>keyTable += "</w:t>
      </w:r>
      <w:r w:rsidR="00FC6BAB" w:rsidRPr="00EC4CBC">
        <w:rPr>
          <w:rFonts w:ascii="Courier" w:hAnsi="Courier"/>
          <w:sz w:val="22"/>
          <w:szCs w:val="22"/>
          <w:highlight w:val="lightGray"/>
        </w:rPr>
        <w:t xml:space="preserve">#3,  C, Neutral  </w:t>
      </w:r>
      <w:r w:rsidRPr="00EC4CBC">
        <w:rPr>
          <w:rFonts w:ascii="Courier" w:hAnsi="Courier"/>
          <w:sz w:val="22"/>
          <w:szCs w:val="22"/>
          <w:highlight w:val="lightGray"/>
        </w:rPr>
        <w:t>";</w:t>
      </w:r>
    </w:p>
    <w:p w14:paraId="19EC3677" w14:textId="17E97E68" w:rsidR="006D0B50" w:rsidRPr="00EC4CBC" w:rsidRDefault="006D0B50" w:rsidP="006D0B50">
      <w:pPr>
        <w:rPr>
          <w:rFonts w:ascii="Courier" w:hAnsi="Courier"/>
          <w:sz w:val="22"/>
          <w:szCs w:val="22"/>
          <w:highlight w:val="lightGray"/>
        </w:rPr>
      </w:pPr>
      <w:r w:rsidRPr="00EC4CBC">
        <w:rPr>
          <w:rFonts w:ascii="Courier" w:hAnsi="Courier"/>
          <w:sz w:val="22"/>
          <w:szCs w:val="22"/>
          <w:highlight w:val="lightGray"/>
        </w:rPr>
        <w:t>keyTable += "</w:t>
      </w:r>
      <w:r w:rsidR="00FC6BAB" w:rsidRPr="00EC4CBC">
        <w:rPr>
          <w:rFonts w:ascii="Courier" w:hAnsi="Courier"/>
          <w:sz w:val="22"/>
          <w:szCs w:val="22"/>
          <w:highlight w:val="lightGray"/>
        </w:rPr>
        <w:t xml:space="preserve">#66, A, Early    </w:t>
      </w:r>
      <w:r w:rsidRPr="00EC4CBC">
        <w:rPr>
          <w:rFonts w:ascii="Courier" w:hAnsi="Courier"/>
          <w:sz w:val="22"/>
          <w:szCs w:val="22"/>
          <w:highlight w:val="lightGray"/>
        </w:rPr>
        <w:t>";</w:t>
      </w:r>
    </w:p>
    <w:p w14:paraId="15F241E8" w14:textId="73A31D57" w:rsidR="006D0B50" w:rsidRPr="00EC4CBC" w:rsidRDefault="006D0B50" w:rsidP="006D0B50">
      <w:pPr>
        <w:rPr>
          <w:rFonts w:ascii="Courier" w:hAnsi="Courier"/>
          <w:sz w:val="22"/>
          <w:szCs w:val="22"/>
        </w:rPr>
      </w:pPr>
      <w:r w:rsidRPr="00EC4CBC">
        <w:rPr>
          <w:rFonts w:ascii="Courier" w:hAnsi="Courier"/>
          <w:sz w:val="22"/>
          <w:szCs w:val="22"/>
          <w:highlight w:val="lightGray"/>
        </w:rPr>
        <w:t>keyTable += "</w:t>
      </w:r>
      <w:r w:rsidR="00FC6BAB" w:rsidRPr="00EC4CBC">
        <w:rPr>
          <w:rFonts w:ascii="Courier" w:hAnsi="Courier"/>
          <w:sz w:val="22"/>
          <w:szCs w:val="22"/>
          <w:highlight w:val="lightGray"/>
        </w:rPr>
        <w:t xml:space="preserve">#67, B, Late     </w:t>
      </w:r>
      <w:r w:rsidRPr="00EC4CBC">
        <w:rPr>
          <w:rFonts w:ascii="Courier" w:hAnsi="Courier"/>
          <w:sz w:val="22"/>
          <w:szCs w:val="22"/>
          <w:highlight w:val="lightGray"/>
        </w:rPr>
        <w:t>";</w:t>
      </w:r>
    </w:p>
    <w:p w14:paraId="09D7307C" w14:textId="77777777" w:rsidR="006D0B50" w:rsidRDefault="006D0B50" w:rsidP="006D0B50"/>
    <w:p w14:paraId="1F6BB84D" w14:textId="4B52FAC8" w:rsidR="006D0B50" w:rsidDel="003352BC" w:rsidRDefault="006D0B50" w:rsidP="006D0B50">
      <w:pPr>
        <w:rPr>
          <w:del w:id="99" w:author="norbert" w:date="2015-10-03T20:21:00Z"/>
        </w:rPr>
      </w:pPr>
      <w:r>
        <w:t>In the example above, pressing key '1' will set a point of type 'A' (green in the example project) and show up as label "Good"</w:t>
      </w:r>
      <w:r w:rsidR="00A82B12">
        <w:t xml:space="preserve">. In this example,  'A' must be one of the </w:t>
      </w:r>
      <w:ins w:id="100" w:author="norbert" w:date="2015-10-03T20:21:00Z">
        <w:r w:rsidR="003352BC">
          <w:t xml:space="preserve">Item types shown in ObjectJ&gt;Show ObjectJ Tools </w:t>
        </w:r>
      </w:ins>
      <w:ins w:id="101" w:author="norbert" w:date="2015-10-03T20:22:00Z">
        <w:r w:rsidR="003352BC">
          <w:t>or ObjectJ&gt;Show Project Window/Objects.</w:t>
        </w:r>
      </w:ins>
    </w:p>
    <w:p w14:paraId="76AB5102" w14:textId="77777777" w:rsidR="00927712" w:rsidDel="003352BC" w:rsidRDefault="00927712" w:rsidP="006D0B50">
      <w:pPr>
        <w:rPr>
          <w:del w:id="102" w:author="norbert" w:date="2015-10-03T20:21:00Z"/>
        </w:rPr>
      </w:pPr>
    </w:p>
    <w:p w14:paraId="7B1CF91E" w14:textId="77777777" w:rsidR="00D06751" w:rsidRDefault="00D06751" w:rsidP="006D0B50"/>
    <w:p w14:paraId="218DF59A" w14:textId="77777777" w:rsidR="00D06751" w:rsidRDefault="00D06751" w:rsidP="006D0B50"/>
    <w:p w14:paraId="7B8448DC" w14:textId="595529F8" w:rsidR="00966A77" w:rsidRPr="006D0B50" w:rsidRDefault="00966A77" w:rsidP="00966A77">
      <w:pPr>
        <w:rPr>
          <w:ins w:id="103" w:author="norbert" w:date="2015-10-03T18:00:00Z"/>
          <w:b/>
          <w:sz w:val="28"/>
          <w:szCs w:val="28"/>
        </w:rPr>
      </w:pPr>
      <w:ins w:id="104" w:author="norbert" w:date="2015-10-03T18:01:00Z">
        <w:r>
          <w:rPr>
            <w:b/>
            <w:sz w:val="28"/>
            <w:szCs w:val="28"/>
          </w:rPr>
          <w:t>Background Color</w:t>
        </w:r>
      </w:ins>
    </w:p>
    <w:p w14:paraId="635317C5" w14:textId="299A63A1" w:rsidR="00966A77" w:rsidRDefault="00966A77" w:rsidP="00966A77">
      <w:pPr>
        <w:rPr>
          <w:ins w:id="105" w:author="norbert" w:date="2015-10-03T18:02:00Z"/>
        </w:rPr>
      </w:pPr>
      <w:ins w:id="106" w:author="norbert" w:date="2015-10-03T18:00:00Z">
        <w:r>
          <w:t>Label strings on the images can be drawn with or without background.</w:t>
        </w:r>
      </w:ins>
      <w:ins w:id="107" w:author="norbert" w:date="2015-10-03T18:02:00Z">
        <w:r>
          <w:t xml:space="preserve"> </w:t>
        </w:r>
      </w:ins>
      <w:ins w:id="108" w:author="norbert" w:date="2015-10-03T18:03:00Z">
        <w:r>
          <w:t>E</w:t>
        </w:r>
      </w:ins>
      <w:ins w:id="109" w:author="norbert" w:date="2015-10-03T18:02:00Z">
        <w:r>
          <w:t>xample</w:t>
        </w:r>
      </w:ins>
      <w:ins w:id="110" w:author="norbert" w:date="2015-10-03T18:03:00Z">
        <w:r>
          <w:t>s:</w:t>
        </w:r>
      </w:ins>
      <w:ins w:id="111" w:author="norbert" w:date="2015-10-03T18:02:00Z">
        <w:r>
          <w:t xml:space="preserve"> </w:t>
        </w:r>
      </w:ins>
    </w:p>
    <w:p w14:paraId="20B6383C" w14:textId="77777777" w:rsidR="00966A77" w:rsidRDefault="00966A77" w:rsidP="00966A77">
      <w:pPr>
        <w:rPr>
          <w:ins w:id="112" w:author="norbert" w:date="2015-10-03T18:02:00Z"/>
        </w:rPr>
      </w:pPr>
    </w:p>
    <w:p w14:paraId="40F0E167" w14:textId="2E95E23C" w:rsidR="00966A77" w:rsidRPr="00A125C0" w:rsidRDefault="00966A77" w:rsidP="00966A77">
      <w:pPr>
        <w:rPr>
          <w:ins w:id="113" w:author="norbert" w:date="2015-10-03T18:03:00Z"/>
          <w:rFonts w:ascii="Courier" w:hAnsi="Courier"/>
          <w:sz w:val="22"/>
          <w:szCs w:val="22"/>
          <w:highlight w:val="lightGray"/>
          <w:rPrChange w:id="114" w:author="norbert" w:date="2015-10-03T18:05:00Z">
            <w:rPr>
              <w:ins w:id="115" w:author="norbert" w:date="2015-10-03T18:03:00Z"/>
            </w:rPr>
          </w:rPrChange>
        </w:rPr>
      </w:pPr>
      <w:ins w:id="116" w:author="norbert" w:date="2015-10-03T18:03:00Z">
        <w:r w:rsidRPr="00A125C0">
          <w:rPr>
            <w:rFonts w:ascii="Courier" w:hAnsi="Courier"/>
            <w:sz w:val="22"/>
            <w:szCs w:val="22"/>
            <w:highlight w:val="lightGray"/>
            <w:rPrChange w:id="117" w:author="norbert" w:date="2015-10-03T18:05:00Z">
              <w:rPr/>
            </w:rPrChange>
          </w:rPr>
          <w:t>backgroundColor="none",  //No background</w:t>
        </w:r>
      </w:ins>
    </w:p>
    <w:p w14:paraId="2388502A" w14:textId="3D101D61" w:rsidR="00966A77" w:rsidRPr="00A125C0" w:rsidRDefault="00966A77" w:rsidP="00966A77">
      <w:pPr>
        <w:rPr>
          <w:ins w:id="118" w:author="norbert" w:date="2015-10-03T18:03:00Z"/>
          <w:rFonts w:ascii="Courier" w:hAnsi="Courier"/>
          <w:sz w:val="22"/>
          <w:szCs w:val="22"/>
          <w:highlight w:val="lightGray"/>
          <w:rPrChange w:id="119" w:author="norbert" w:date="2015-10-03T18:05:00Z">
            <w:rPr>
              <w:ins w:id="120" w:author="norbert" w:date="2015-10-03T18:03:00Z"/>
            </w:rPr>
          </w:rPrChange>
        </w:rPr>
      </w:pPr>
      <w:ins w:id="121" w:author="norbert" w:date="2015-10-03T18:03:00Z">
        <w:r w:rsidRPr="00A125C0">
          <w:rPr>
            <w:rFonts w:ascii="Courier" w:hAnsi="Courier"/>
            <w:sz w:val="22"/>
            <w:szCs w:val="22"/>
            <w:highlight w:val="lightGray"/>
            <w:rPrChange w:id="122" w:author="norbert" w:date="2015-10-03T18:05:00Z">
              <w:rPr/>
            </w:rPrChange>
          </w:rPr>
          <w:t>backgroundColor="</w:t>
        </w:r>
      </w:ins>
      <w:ins w:id="123" w:author="norbert" w:date="2015-10-03T18:04:00Z">
        <w:r w:rsidRPr="00A125C0">
          <w:rPr>
            <w:rFonts w:ascii="Courier" w:hAnsi="Courier"/>
            <w:sz w:val="22"/>
            <w:szCs w:val="22"/>
            <w:highlight w:val="lightGray"/>
            <w:rPrChange w:id="124" w:author="norbert" w:date="2015-10-03T18:05:00Z">
              <w:rPr/>
            </w:rPrChange>
          </w:rPr>
          <w:t>yellow</w:t>
        </w:r>
      </w:ins>
      <w:ins w:id="125" w:author="norbert" w:date="2015-10-03T18:03:00Z">
        <w:r w:rsidRPr="00A125C0">
          <w:rPr>
            <w:rFonts w:ascii="Courier" w:hAnsi="Courier"/>
            <w:sz w:val="22"/>
            <w:szCs w:val="22"/>
            <w:highlight w:val="lightGray"/>
            <w:rPrChange w:id="126" w:author="norbert" w:date="2015-10-03T18:05:00Z">
              <w:rPr/>
            </w:rPrChange>
          </w:rPr>
          <w:t>",  //yellow background</w:t>
        </w:r>
      </w:ins>
    </w:p>
    <w:p w14:paraId="3F782E6E" w14:textId="495AABEE" w:rsidR="00966A77" w:rsidRPr="00A125C0" w:rsidRDefault="00966A77" w:rsidP="00966A77">
      <w:pPr>
        <w:rPr>
          <w:ins w:id="127" w:author="norbert" w:date="2015-10-03T18:03:00Z"/>
          <w:rFonts w:ascii="Courier" w:hAnsi="Courier"/>
          <w:sz w:val="22"/>
          <w:szCs w:val="22"/>
          <w:highlight w:val="lightGray"/>
          <w:rPrChange w:id="128" w:author="norbert" w:date="2015-10-03T18:05:00Z">
            <w:rPr>
              <w:ins w:id="129" w:author="norbert" w:date="2015-10-03T18:03:00Z"/>
            </w:rPr>
          </w:rPrChange>
        </w:rPr>
      </w:pPr>
      <w:ins w:id="130" w:author="norbert" w:date="2015-10-03T18:03:00Z">
        <w:r w:rsidRPr="00A125C0">
          <w:rPr>
            <w:rFonts w:ascii="Courier" w:hAnsi="Courier"/>
            <w:sz w:val="22"/>
            <w:szCs w:val="22"/>
            <w:highlight w:val="lightGray"/>
            <w:rPrChange w:id="131" w:author="norbert" w:date="2015-10-03T18:05:00Z">
              <w:rPr/>
            </w:rPrChange>
          </w:rPr>
          <w:t>backgroundColor="</w:t>
        </w:r>
      </w:ins>
      <w:ins w:id="132" w:author="norbert" w:date="2015-10-03T18:04:00Z">
        <w:r w:rsidRPr="00A125C0">
          <w:rPr>
            <w:rFonts w:ascii="Courier" w:hAnsi="Courier"/>
            <w:sz w:val="22"/>
            <w:szCs w:val="22"/>
            <w:highlight w:val="lightGray"/>
            <w:rPrChange w:id="133" w:author="norbert" w:date="2015-10-03T18:05:00Z">
              <w:rPr/>
            </w:rPrChange>
          </w:rPr>
          <w:t>#</w:t>
        </w:r>
        <w:r w:rsidR="00A125C0" w:rsidRPr="00A125C0">
          <w:rPr>
            <w:rFonts w:ascii="Courier" w:hAnsi="Courier"/>
            <w:sz w:val="22"/>
            <w:szCs w:val="22"/>
            <w:highlight w:val="lightGray"/>
            <w:rPrChange w:id="134" w:author="norbert" w:date="2015-10-03T18:05:00Z">
              <w:rPr/>
            </w:rPrChange>
          </w:rPr>
          <w:t>8000ff00</w:t>
        </w:r>
      </w:ins>
      <w:ins w:id="135" w:author="norbert" w:date="2015-10-03T18:03:00Z">
        <w:r w:rsidRPr="00A125C0">
          <w:rPr>
            <w:rFonts w:ascii="Courier" w:hAnsi="Courier"/>
            <w:sz w:val="22"/>
            <w:szCs w:val="22"/>
            <w:highlight w:val="lightGray"/>
            <w:rPrChange w:id="136" w:author="norbert" w:date="2015-10-03T18:05:00Z">
              <w:rPr/>
            </w:rPrChange>
          </w:rPr>
          <w:t>",</w:t>
        </w:r>
        <w:r w:rsidR="00A125C0" w:rsidRPr="00A125C0">
          <w:rPr>
            <w:rFonts w:ascii="Courier" w:hAnsi="Courier"/>
            <w:sz w:val="22"/>
            <w:szCs w:val="22"/>
            <w:highlight w:val="lightGray"/>
          </w:rPr>
          <w:t xml:space="preserve"> </w:t>
        </w:r>
        <w:r w:rsidRPr="00A125C0">
          <w:rPr>
            <w:rFonts w:ascii="Courier" w:hAnsi="Courier"/>
            <w:sz w:val="22"/>
            <w:szCs w:val="22"/>
            <w:highlight w:val="lightGray"/>
            <w:rPrChange w:id="137" w:author="norbert" w:date="2015-10-03T18:05:00Z">
              <w:rPr/>
            </w:rPrChange>
          </w:rPr>
          <w:t>//</w:t>
        </w:r>
      </w:ins>
      <w:ins w:id="138" w:author="norbert" w:date="2015-10-03T18:04:00Z">
        <w:r w:rsidR="00A125C0" w:rsidRPr="00A125C0">
          <w:rPr>
            <w:rFonts w:ascii="Courier" w:hAnsi="Courier"/>
            <w:sz w:val="22"/>
            <w:szCs w:val="22"/>
            <w:highlight w:val="lightGray"/>
            <w:rPrChange w:id="139" w:author="norbert" w:date="2015-10-03T18:05:00Z">
              <w:rPr/>
            </w:rPrChange>
          </w:rPr>
          <w:t xml:space="preserve">semi-transparent green </w:t>
        </w:r>
      </w:ins>
    </w:p>
    <w:p w14:paraId="0099FD45" w14:textId="77777777" w:rsidR="00966A77" w:rsidRDefault="00966A77" w:rsidP="00966A77">
      <w:pPr>
        <w:rPr>
          <w:ins w:id="140" w:author="norbert" w:date="2015-10-03T18:03:00Z"/>
        </w:rPr>
      </w:pPr>
    </w:p>
    <w:p w14:paraId="76939240" w14:textId="77777777" w:rsidR="00966A77" w:rsidRDefault="00966A77" w:rsidP="00966A77">
      <w:pPr>
        <w:rPr>
          <w:ins w:id="141" w:author="norbert" w:date="2015-10-03T18:01:00Z"/>
        </w:rPr>
      </w:pPr>
    </w:p>
    <w:p w14:paraId="2A20575F" w14:textId="05C3C174" w:rsidR="00966A77" w:rsidRPr="006D0B50" w:rsidRDefault="00966A77" w:rsidP="00966A77">
      <w:pPr>
        <w:rPr>
          <w:ins w:id="142" w:author="norbert" w:date="2015-10-03T18:00:00Z"/>
          <w:b/>
          <w:sz w:val="28"/>
          <w:szCs w:val="28"/>
        </w:rPr>
      </w:pPr>
      <w:ins w:id="143" w:author="norbert" w:date="2015-10-03T18:00:00Z">
        <w:r>
          <w:rPr>
            <w:b/>
            <w:sz w:val="28"/>
            <w:szCs w:val="28"/>
          </w:rPr>
          <w:t>Numerical Key Pad</w:t>
        </w:r>
      </w:ins>
    </w:p>
    <w:p w14:paraId="7E51FE0D" w14:textId="35C4969A" w:rsidR="00D06751" w:rsidRPr="006D0B50" w:rsidDel="00966A77" w:rsidRDefault="00966A77" w:rsidP="00966A77">
      <w:pPr>
        <w:rPr>
          <w:del w:id="144" w:author="norbert" w:date="2015-10-03T18:00:00Z"/>
          <w:b/>
          <w:sz w:val="28"/>
          <w:szCs w:val="28"/>
        </w:rPr>
      </w:pPr>
      <w:ins w:id="145" w:author="norbert" w:date="2015-10-03T18:00:00Z">
        <w:r>
          <w:t xml:space="preserve">If  keys on the numerical keypad should be used, change the corresponding lines </w:t>
        </w:r>
      </w:ins>
      <w:del w:id="146" w:author="norbert" w:date="2015-10-03T18:00:00Z">
        <w:r w:rsidR="00D06751" w:rsidDel="00966A77">
          <w:rPr>
            <w:b/>
            <w:sz w:val="28"/>
            <w:szCs w:val="28"/>
          </w:rPr>
          <w:delText>Numerical Key Pad</w:delText>
        </w:r>
      </w:del>
    </w:p>
    <w:p w14:paraId="26A705CB" w14:textId="60FA405E" w:rsidR="00A82B12" w:rsidRDefault="00D06751" w:rsidP="006D0B50">
      <w:del w:id="147" w:author="norbert" w:date="2015-10-03T18:00:00Z">
        <w:r w:rsidDel="00966A77">
          <w:delText xml:space="preserve">If </w:delText>
        </w:r>
        <w:r w:rsidR="00EC4CBC" w:rsidDel="00966A77">
          <w:delText xml:space="preserve"> </w:delText>
        </w:r>
        <w:r w:rsidDel="00966A77">
          <w:delText xml:space="preserve">keys </w:delText>
        </w:r>
        <w:r w:rsidR="00EC4CBC" w:rsidDel="00966A77">
          <w:delText xml:space="preserve">on the numerical keypad should be used, change the corresponding lines </w:delText>
        </w:r>
      </w:del>
      <w:r w:rsidR="00EC4CBC">
        <w:t xml:space="preserve">in the embedded macros </w:t>
      </w:r>
    </w:p>
    <w:p w14:paraId="41DE6D3A" w14:textId="46EAC150" w:rsidR="00EC4CBC" w:rsidRPr="00EC4CBC" w:rsidRDefault="00EC4CBC" w:rsidP="006D0B50">
      <w:pPr>
        <w:rPr>
          <w:u w:val="single"/>
        </w:rPr>
      </w:pPr>
      <w:r w:rsidRPr="00EC4CBC">
        <w:rPr>
          <w:u w:val="single"/>
        </w:rPr>
        <w:t>from:</w:t>
      </w:r>
    </w:p>
    <w:p w14:paraId="1183DB8C" w14:textId="77777777" w:rsidR="00EC4CBC" w:rsidRPr="00EC4CBC" w:rsidRDefault="00EC4CBC" w:rsidP="00EC4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color w:val="000000" w:themeColor="text1"/>
          <w:sz w:val="22"/>
          <w:szCs w:val="22"/>
          <w:highlight w:val="lightGray"/>
        </w:rPr>
      </w:pPr>
      <w:r w:rsidRPr="00EC4CBC">
        <w:rPr>
          <w:rFonts w:ascii="Courier" w:hAnsi="Courier" w:cs="Courier"/>
          <w:color w:val="000000" w:themeColor="text1"/>
          <w:sz w:val="22"/>
          <w:szCs w:val="22"/>
          <w:highlight w:val="lightGray"/>
        </w:rPr>
        <w:t>macro "&lt;Key&gt;1 [1]"{ doKey(1); }</w:t>
      </w:r>
    </w:p>
    <w:p w14:paraId="0A8A3CE4" w14:textId="77777777" w:rsidR="00EC4CBC" w:rsidRPr="00EC4CBC" w:rsidRDefault="00EC4CBC" w:rsidP="00EC4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color w:val="000000" w:themeColor="text1"/>
          <w:sz w:val="22"/>
          <w:szCs w:val="22"/>
          <w:highlight w:val="lightGray"/>
        </w:rPr>
      </w:pPr>
      <w:r w:rsidRPr="00EC4CBC">
        <w:rPr>
          <w:rFonts w:ascii="Courier" w:hAnsi="Courier" w:cs="Courier"/>
          <w:color w:val="000000" w:themeColor="text1"/>
          <w:sz w:val="22"/>
          <w:szCs w:val="22"/>
          <w:highlight w:val="lightGray"/>
        </w:rPr>
        <w:t>macro "&lt;Key&gt;2 [2]"{ doKey(2); }</w:t>
      </w:r>
    </w:p>
    <w:p w14:paraId="744E9EB0" w14:textId="77777777" w:rsidR="00EC4CBC" w:rsidRPr="00EC4CBC" w:rsidRDefault="00EC4CBC" w:rsidP="00EC4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color w:val="000000" w:themeColor="text1"/>
          <w:sz w:val="22"/>
          <w:szCs w:val="22"/>
        </w:rPr>
      </w:pPr>
      <w:r w:rsidRPr="00EC4CBC">
        <w:rPr>
          <w:rFonts w:ascii="Courier" w:hAnsi="Courier" w:cs="Courier"/>
          <w:color w:val="000000" w:themeColor="text1"/>
          <w:sz w:val="22"/>
          <w:szCs w:val="22"/>
          <w:highlight w:val="lightGray"/>
        </w:rPr>
        <w:t>macro "&lt;Key&gt;3 [3]"{ doKey(3); }</w:t>
      </w:r>
    </w:p>
    <w:p w14:paraId="072AB80F" w14:textId="2C7AABFF" w:rsidR="00EC4CBC" w:rsidRPr="00EC4CBC" w:rsidRDefault="00EC4CBC" w:rsidP="00EC4CBC">
      <w:pPr>
        <w:rPr>
          <w:sz w:val="22"/>
          <w:szCs w:val="22"/>
          <w:lang w:val="nl-NL"/>
        </w:rPr>
      </w:pPr>
      <w:r>
        <w:rPr>
          <w:rFonts w:hint="eastAsia"/>
          <w:sz w:val="22"/>
          <w:szCs w:val="22"/>
          <w:lang w:val="nl-NL"/>
        </w:rPr>
        <w:t>…</w:t>
      </w:r>
    </w:p>
    <w:p w14:paraId="0CE3BD24" w14:textId="22C92AED" w:rsidR="00EC4CBC" w:rsidRPr="00EC4CBC" w:rsidRDefault="00EC4CBC" w:rsidP="00EC4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color w:val="000000"/>
          <w:sz w:val="22"/>
          <w:szCs w:val="22"/>
          <w:u w:val="single"/>
        </w:rPr>
      </w:pPr>
      <w:r w:rsidRPr="00EC4CBC">
        <w:rPr>
          <w:rFonts w:ascii="Courier" w:hAnsi="Courier" w:cs="Courier"/>
          <w:color w:val="000000"/>
          <w:sz w:val="22"/>
          <w:szCs w:val="22"/>
          <w:u w:val="single"/>
        </w:rPr>
        <w:t>to:</w:t>
      </w:r>
    </w:p>
    <w:p w14:paraId="17DBCF91" w14:textId="1A808411" w:rsidR="00EC4CBC" w:rsidRPr="00EC4CBC" w:rsidRDefault="00EC4CBC" w:rsidP="00EC4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color w:val="000000"/>
          <w:sz w:val="22"/>
          <w:szCs w:val="22"/>
          <w:highlight w:val="lightGray"/>
        </w:rPr>
      </w:pPr>
      <w:r w:rsidRPr="00EC4CBC">
        <w:rPr>
          <w:rFonts w:ascii="Courier" w:hAnsi="Courier" w:cs="Courier"/>
          <w:color w:val="000000"/>
          <w:sz w:val="22"/>
          <w:szCs w:val="22"/>
          <w:highlight w:val="lightGray"/>
        </w:rPr>
        <w:t>macro "&lt;Key&gt;1 [n1]"{ doKey(1); }</w:t>
      </w:r>
    </w:p>
    <w:p w14:paraId="66B6BE12" w14:textId="4F573BF8" w:rsidR="00EC4CBC" w:rsidRPr="00EC4CBC" w:rsidRDefault="00EC4CBC" w:rsidP="00EC4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color w:val="000000"/>
          <w:sz w:val="22"/>
          <w:szCs w:val="22"/>
          <w:highlight w:val="lightGray"/>
        </w:rPr>
      </w:pPr>
      <w:r w:rsidRPr="00EC4CBC">
        <w:rPr>
          <w:rFonts w:ascii="Courier" w:hAnsi="Courier" w:cs="Courier"/>
          <w:color w:val="000000"/>
          <w:sz w:val="22"/>
          <w:szCs w:val="22"/>
          <w:highlight w:val="lightGray"/>
        </w:rPr>
        <w:t>macro "&lt;Key&gt;2 [n2]"{ doKey(2); }</w:t>
      </w:r>
    </w:p>
    <w:p w14:paraId="0BA6B4EC" w14:textId="60A470FC" w:rsidR="00EC4CBC" w:rsidRPr="00EC4CBC" w:rsidRDefault="00EC4CBC" w:rsidP="00EC4C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urier" w:hAnsi="Courier" w:cs="Courier"/>
          <w:color w:val="000000"/>
          <w:sz w:val="22"/>
          <w:szCs w:val="22"/>
        </w:rPr>
      </w:pPr>
      <w:r w:rsidRPr="00EC4CBC">
        <w:rPr>
          <w:rFonts w:ascii="Courier" w:hAnsi="Courier" w:cs="Courier"/>
          <w:color w:val="000000"/>
          <w:sz w:val="22"/>
          <w:szCs w:val="22"/>
          <w:highlight w:val="lightGray"/>
        </w:rPr>
        <w:t>macro "&lt;Key&gt;3 [n3]"{ doKey(3); }</w:t>
      </w:r>
    </w:p>
    <w:p w14:paraId="49619C3B" w14:textId="77777777" w:rsidR="00EC4CBC" w:rsidRPr="00EC4CBC" w:rsidRDefault="00EC4CBC" w:rsidP="00EC4CBC">
      <w:pPr>
        <w:rPr>
          <w:sz w:val="22"/>
          <w:szCs w:val="22"/>
          <w:lang w:val="nl-NL"/>
        </w:rPr>
      </w:pPr>
      <w:r>
        <w:rPr>
          <w:rFonts w:hint="eastAsia"/>
          <w:sz w:val="22"/>
          <w:szCs w:val="22"/>
          <w:lang w:val="nl-NL"/>
        </w:rPr>
        <w:t>…</w:t>
      </w:r>
    </w:p>
    <w:p w14:paraId="1577894B" w14:textId="77777777" w:rsidR="00EC4CBC" w:rsidRPr="00EC4CBC" w:rsidRDefault="00EC4CBC" w:rsidP="00EC4CBC">
      <w:pPr>
        <w:rPr>
          <w:sz w:val="22"/>
          <w:szCs w:val="22"/>
          <w:lang w:val="nl-NL"/>
        </w:rPr>
      </w:pPr>
    </w:p>
    <w:p w14:paraId="6E616EFB" w14:textId="0D1114B4" w:rsidR="006D0B50" w:rsidRPr="00EC4CBC" w:rsidRDefault="006D0B50" w:rsidP="006D0B50">
      <w:pPr>
        <w:rPr>
          <w:b/>
          <w:sz w:val="28"/>
          <w:szCs w:val="28"/>
        </w:rPr>
      </w:pPr>
      <w:r w:rsidRPr="006D0B50">
        <w:rPr>
          <w:b/>
          <w:sz w:val="28"/>
          <w:szCs w:val="28"/>
        </w:rPr>
        <w:t>Three modes for marking</w:t>
      </w:r>
    </w:p>
    <w:p w14:paraId="2AEB84B4" w14:textId="77777777" w:rsidR="006D0B50" w:rsidRDefault="006D0B50" w:rsidP="006D0B50">
      <w:r>
        <w:tab/>
        <w:t>(i) In the "Focus Mode", the user is guided by a magenta "Focus" circle which shows the current free grid point. After marking via single or dual key, the focus will advance to the next free grid position. It also can be dragged to a different starting point.</w:t>
      </w:r>
    </w:p>
    <w:p w14:paraId="284EA810" w14:textId="77777777" w:rsidR="006D0B50" w:rsidRDefault="006D0B50" w:rsidP="006D0B50">
      <w:r>
        <w:tab/>
      </w:r>
    </w:p>
    <w:p w14:paraId="6C9229E7" w14:textId="77777777" w:rsidR="006D0B50" w:rsidRDefault="006D0B50" w:rsidP="006D0B50">
      <w:r>
        <w:tab/>
        <w:t xml:space="preserve">(ii) In "Swatter" mode (showing green brush area), all free grid points inside the swatter area can be </w:t>
      </w:r>
      <w:r w:rsidR="00AB3730">
        <w:t xml:space="preserve">marked via single or dual digit, or </w:t>
      </w:r>
      <w:r>
        <w:t xml:space="preserve"> </w:t>
      </w:r>
    </w:p>
    <w:p w14:paraId="3E5E76AF" w14:textId="77777777" w:rsidR="006D0B50" w:rsidRDefault="006D0B50" w:rsidP="006D0B50">
      <w:r>
        <w:tab/>
      </w:r>
    </w:p>
    <w:p w14:paraId="48FBE37A" w14:textId="77777777" w:rsidR="006D0B50" w:rsidRDefault="006D0B50" w:rsidP="006D0B50">
      <w:r>
        <w:tab/>
        <w:t>(iii) In the "Random Access Mode"  (Grid = on, Focus = off, Swatter = off) can the user position the cursor anywhere and mark the closest free Weibel position via single or double digit.</w:t>
      </w:r>
    </w:p>
    <w:p w14:paraId="0252993D" w14:textId="77777777" w:rsidR="006D0B50" w:rsidRDefault="006D0B50" w:rsidP="006D0B50"/>
    <w:p w14:paraId="35CD6B70" w14:textId="77777777" w:rsidR="006D0B50" w:rsidRDefault="006D0B50" w:rsidP="006D0B50"/>
    <w:p w14:paraId="249F7CF6" w14:textId="77777777" w:rsidR="006D0B50" w:rsidRDefault="006D0B50" w:rsidP="006D0B50"/>
    <w:p w14:paraId="1589A89C" w14:textId="77777777" w:rsidR="006D0B50" w:rsidRPr="001D70CF" w:rsidRDefault="006D0B50" w:rsidP="006D0B50">
      <w:pPr>
        <w:rPr>
          <w:b/>
          <w:sz w:val="28"/>
          <w:szCs w:val="28"/>
        </w:rPr>
      </w:pPr>
      <w:r w:rsidRPr="001D70CF">
        <w:rPr>
          <w:b/>
          <w:sz w:val="28"/>
          <w:szCs w:val="28"/>
        </w:rPr>
        <w:t>Menu Commands:</w:t>
      </w:r>
    </w:p>
    <w:p w14:paraId="5D1627D6" w14:textId="77777777" w:rsidR="001D70CF" w:rsidRDefault="001D70CF" w:rsidP="006D0B50"/>
    <w:p w14:paraId="36031B4D" w14:textId="3D79778F" w:rsidR="006D0B50" w:rsidRPr="001D70CF" w:rsidRDefault="006D0B50" w:rsidP="006D0B50">
      <w:pPr>
        <w:rPr>
          <w:b/>
        </w:rPr>
      </w:pPr>
      <w:r w:rsidRPr="001D70CF">
        <w:rPr>
          <w:b/>
        </w:rPr>
        <w:t>Initialize Grid [F3]</w:t>
      </w:r>
    </w:p>
    <w:p w14:paraId="303B3BA8" w14:textId="2A7DC809" w:rsidR="006D0B50" w:rsidRDefault="006D0B50" w:rsidP="006D0B50">
      <w:r>
        <w:t xml:space="preserve">This is necessary </w:t>
      </w:r>
      <w:r w:rsidR="00744049">
        <w:t>before marking</w:t>
      </w:r>
      <w:r>
        <w:t xml:space="preserve"> a </w:t>
      </w:r>
      <w:r w:rsidR="00744049">
        <w:t>different</w:t>
      </w:r>
      <w:r>
        <w:t xml:space="preserve"> window.</w:t>
      </w:r>
    </w:p>
    <w:p w14:paraId="6B6C57F9" w14:textId="77777777" w:rsidR="006D0B50" w:rsidRDefault="006D0B50" w:rsidP="006D0B50"/>
    <w:p w14:paraId="56FF50E9" w14:textId="336B7BCF" w:rsidR="002D05C6" w:rsidRPr="001D70CF" w:rsidRDefault="002D05C6" w:rsidP="002D05C6">
      <w:pPr>
        <w:rPr>
          <w:b/>
        </w:rPr>
      </w:pPr>
      <w:r w:rsidRPr="001D70CF">
        <w:rPr>
          <w:b/>
        </w:rPr>
        <w:t>Key 0..9</w:t>
      </w:r>
    </w:p>
    <w:p w14:paraId="1BCFDFA7" w14:textId="77777777" w:rsidR="002D05C6" w:rsidRDefault="002D05C6" w:rsidP="002D05C6">
      <w:r>
        <w:t>Evaluates key strokes. These menu commands must be invoked by key shortcuts, not via menu.</w:t>
      </w:r>
    </w:p>
    <w:p w14:paraId="10C3B774" w14:textId="77777777" w:rsidR="002D05C6" w:rsidRDefault="002D05C6" w:rsidP="002D05C6"/>
    <w:p w14:paraId="151DAAC3" w14:textId="721EAA74" w:rsidR="002D05C6" w:rsidRPr="001D70CF" w:rsidRDefault="002D05C6" w:rsidP="002D05C6">
      <w:pPr>
        <w:rPr>
          <w:b/>
        </w:rPr>
      </w:pPr>
      <w:r>
        <w:rPr>
          <w:b/>
        </w:rPr>
        <w:t>Key R</w:t>
      </w:r>
    </w:p>
    <w:p w14:paraId="2E2CBF8D" w14:textId="57E1989D" w:rsidR="002D05C6" w:rsidRDefault="002D05C6" w:rsidP="002D05C6">
      <w:r>
        <w:t xml:space="preserve">Repeats the most recent category. This menu command </w:t>
      </w:r>
      <w:r w:rsidR="00A82B12">
        <w:t>must be invoked by key shortcut</w:t>
      </w:r>
      <w:r>
        <w:t>, not via menu.</w:t>
      </w:r>
    </w:p>
    <w:p w14:paraId="05BD4D5B" w14:textId="77777777" w:rsidR="002D05C6" w:rsidRDefault="002D05C6" w:rsidP="002D05C6"/>
    <w:p w14:paraId="4A4D5A53" w14:textId="49EBB229" w:rsidR="002D05C6" w:rsidRPr="001D70CF" w:rsidRDefault="002D05C6" w:rsidP="002D05C6">
      <w:pPr>
        <w:rPr>
          <w:b/>
        </w:rPr>
      </w:pPr>
      <w:r>
        <w:rPr>
          <w:b/>
        </w:rPr>
        <w:t>Key J</w:t>
      </w:r>
    </w:p>
    <w:p w14:paraId="148EF9D2" w14:textId="6782EBFF" w:rsidR="002D05C6" w:rsidRDefault="00F977D7" w:rsidP="002D05C6">
      <w:r>
        <w:t>Marks cursor position with Joker cat</w:t>
      </w:r>
      <w:r w:rsidR="00A82B12">
        <w:t>egory</w:t>
      </w:r>
      <w:r>
        <w:t>, as shown in the Panel</w:t>
      </w:r>
      <w:r w:rsidR="002D05C6">
        <w:t xml:space="preserve">. This menu command must </w:t>
      </w:r>
      <w:r w:rsidR="00A82B12">
        <w:t>be invoked by key shortcut</w:t>
      </w:r>
      <w:r w:rsidR="002D05C6">
        <w:t>, not via menu.</w:t>
      </w:r>
    </w:p>
    <w:p w14:paraId="09A6D0CB" w14:textId="77777777" w:rsidR="00F977D7" w:rsidRDefault="00F977D7" w:rsidP="006D0B50"/>
    <w:p w14:paraId="2444006B" w14:textId="4BDE871D" w:rsidR="006D0B50" w:rsidRPr="001D70CF" w:rsidRDefault="006D0B50" w:rsidP="006D0B50">
      <w:pPr>
        <w:rPr>
          <w:b/>
        </w:rPr>
      </w:pPr>
      <w:r w:rsidRPr="001D70CF">
        <w:rPr>
          <w:b/>
        </w:rPr>
        <w:t>First Focus [F]</w:t>
      </w:r>
    </w:p>
    <w:p w14:paraId="5FD0E0FC" w14:textId="77777777" w:rsidR="006D0B50" w:rsidRDefault="006D0B50" w:rsidP="006D0B50">
      <w:r>
        <w:t>First empty Weibel location is highlighted with magenta circle.</w:t>
      </w:r>
    </w:p>
    <w:p w14:paraId="77CDA0DA" w14:textId="024E3D4B" w:rsidR="005C7645" w:rsidRDefault="005C7645" w:rsidP="006D0B50">
      <w:pPr>
        <w:rPr>
          <w:ins w:id="148" w:author="norbert" w:date="2015-10-03T20:30:00Z"/>
        </w:rPr>
      </w:pPr>
      <w:r>
        <w:rPr>
          <w:noProof/>
          <w:lang w:eastAsia="en-US"/>
        </w:rPr>
        <w:drawing>
          <wp:inline distT="0" distB="0" distL="0" distR="0" wp14:anchorId="7E0D5FE3" wp14:editId="46136F68">
            <wp:extent cx="3251835" cy="1011545"/>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55408" cy="1012656"/>
                    </a:xfrm>
                    <a:prstGeom prst="rect">
                      <a:avLst/>
                    </a:prstGeom>
                    <a:noFill/>
                    <a:ln>
                      <a:noFill/>
                    </a:ln>
                  </pic:spPr>
                </pic:pic>
              </a:graphicData>
            </a:graphic>
          </wp:inline>
        </w:drawing>
      </w:r>
    </w:p>
    <w:p w14:paraId="7C7D9695" w14:textId="7906D28E" w:rsidR="002D3F6F" w:rsidRDefault="002D3F6F" w:rsidP="006D0B50">
      <w:ins w:id="149" w:author="norbert" w:date="2015-10-03T20:30:00Z">
        <w:r>
          <w:t>Fig. 3: Focus mode</w:t>
        </w:r>
      </w:ins>
    </w:p>
    <w:p w14:paraId="6B5414C3" w14:textId="77777777" w:rsidR="006D0B50" w:rsidRDefault="006D0B50" w:rsidP="006D0B50"/>
    <w:p w14:paraId="13AD684A" w14:textId="7720B346" w:rsidR="006D0B50" w:rsidRPr="001D70CF" w:rsidRDefault="006D0B50" w:rsidP="006D0B50">
      <w:pPr>
        <w:rPr>
          <w:b/>
        </w:rPr>
      </w:pPr>
      <w:r w:rsidRPr="001D70CF">
        <w:rPr>
          <w:b/>
        </w:rPr>
        <w:t>Next Focus [G]</w:t>
      </w:r>
    </w:p>
    <w:p w14:paraId="7E86A4A3" w14:textId="77777777" w:rsidR="006D0B50" w:rsidRDefault="006D0B50" w:rsidP="006D0B50">
      <w:r>
        <w:t>I no focus ROI is visible, it is shown on the first empty Weibel point.</w:t>
      </w:r>
    </w:p>
    <w:p w14:paraId="0E67058B" w14:textId="3F92B5FE" w:rsidR="006D0B50" w:rsidRDefault="006D0B50" w:rsidP="006D0B50">
      <w:r>
        <w:t>Otherwise, the focus is moved to next empty Weibel point</w:t>
      </w:r>
      <w:ins w:id="150" w:author="norbert" w:date="2015-10-03T20:34:00Z">
        <w:r w:rsidR="00F2250D">
          <w:t xml:space="preserve"> (Fig 3)</w:t>
        </w:r>
      </w:ins>
      <w:r>
        <w:t>.</w:t>
      </w:r>
    </w:p>
    <w:p w14:paraId="214C5095" w14:textId="77777777" w:rsidR="006D0B50" w:rsidRDefault="006D0B50" w:rsidP="006D0B50"/>
    <w:p w14:paraId="54B6DA91" w14:textId="77777777" w:rsidR="00EB3B54" w:rsidRDefault="00EB3B54" w:rsidP="00EB3B54">
      <w:pPr>
        <w:rPr>
          <w:ins w:id="151" w:author="norbert" w:date="2015-10-03T19:57:00Z"/>
        </w:rPr>
      </w:pPr>
      <w:ins w:id="152" w:author="norbert" w:date="2015-10-03T19:57:00Z">
        <w:r>
          <w:rPr>
            <w:b/>
          </w:rPr>
          <w:t>Start/Stop Swatter [S</w:t>
        </w:r>
        <w:r w:rsidRPr="001D70CF">
          <w:rPr>
            <w:b/>
          </w:rPr>
          <w:t xml:space="preserve">] </w:t>
        </w:r>
      </w:ins>
    </w:p>
    <w:p w14:paraId="05EBC3D2" w14:textId="7A5CA112" w:rsidR="00EB3B54" w:rsidRDefault="00EB3B54" w:rsidP="00EB3B54">
      <w:pPr>
        <w:rPr>
          <w:ins w:id="153" w:author="norbert" w:date="2015-10-03T20:04:00Z"/>
        </w:rPr>
      </w:pPr>
      <w:ins w:id="154" w:author="norbert" w:date="2015-10-03T19:57:00Z">
        <w:r>
          <w:t>Shows or hides the circular brush area</w:t>
        </w:r>
      </w:ins>
      <w:ins w:id="155" w:author="norbert" w:date="2015-10-03T20:34:00Z">
        <w:r w:rsidR="00F2250D">
          <w:t xml:space="preserve"> (Fig 4)</w:t>
        </w:r>
      </w:ins>
      <w:ins w:id="156" w:author="norbert" w:date="2015-10-03T19:57:00Z">
        <w:r>
          <w:t>. Click inside the brush area and drag towards outside to extend, or click outside drag towards inside to trim.  All non-occupied grid points inside the swatter area can be annotated or killed with single or dual-key stroke.</w:t>
        </w:r>
      </w:ins>
      <w:ins w:id="157" w:author="norbert" w:date="2015-10-03T20:04:00Z">
        <w:r w:rsidR="00904C9B">
          <w:t xml:space="preserve">  Be careful as currently there is no Undo (but you precede the operation with ObjectJ&gt;Save Project).</w:t>
        </w:r>
      </w:ins>
    </w:p>
    <w:p w14:paraId="29CC293C" w14:textId="77777777" w:rsidR="00904C9B" w:rsidRDefault="00904C9B" w:rsidP="00EB3B54">
      <w:pPr>
        <w:rPr>
          <w:ins w:id="158" w:author="norbert" w:date="2015-10-03T19:57:00Z"/>
        </w:rPr>
      </w:pPr>
    </w:p>
    <w:p w14:paraId="40C40C48" w14:textId="77777777" w:rsidR="00EB3B54" w:rsidRDefault="00EB3B54" w:rsidP="00EB3B54">
      <w:pPr>
        <w:rPr>
          <w:ins w:id="159" w:author="norbert" w:date="2015-10-03T20:30:00Z"/>
        </w:rPr>
      </w:pPr>
      <w:ins w:id="160" w:author="norbert" w:date="2015-10-03T19:57:00Z">
        <w:r>
          <w:rPr>
            <w:noProof/>
            <w:lang w:eastAsia="en-US"/>
          </w:rPr>
          <w:drawing>
            <wp:inline distT="0" distB="0" distL="0" distR="0" wp14:anchorId="3C17FA73" wp14:editId="7EEFF4E0">
              <wp:extent cx="3251835" cy="1105440"/>
              <wp:effectExtent l="0" t="0" r="0" b="1270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1957" cy="1105481"/>
                      </a:xfrm>
                      <a:prstGeom prst="rect">
                        <a:avLst/>
                      </a:prstGeom>
                      <a:noFill/>
                      <a:ln>
                        <a:noFill/>
                      </a:ln>
                    </pic:spPr>
                  </pic:pic>
                </a:graphicData>
              </a:graphic>
            </wp:inline>
          </w:drawing>
        </w:r>
      </w:ins>
    </w:p>
    <w:p w14:paraId="2367C97F" w14:textId="11A48F47" w:rsidR="002D3F6F" w:rsidRDefault="002D3F6F" w:rsidP="002D3F6F">
      <w:pPr>
        <w:rPr>
          <w:ins w:id="161" w:author="norbert" w:date="2015-10-03T20:30:00Z"/>
        </w:rPr>
      </w:pPr>
      <w:ins w:id="162" w:author="norbert" w:date="2015-10-03T20:30:00Z">
        <w:r>
          <w:t>Fig. 4: Swatter mode</w:t>
        </w:r>
      </w:ins>
    </w:p>
    <w:p w14:paraId="46256385" w14:textId="77777777" w:rsidR="002D3F6F" w:rsidRDefault="002D3F6F" w:rsidP="00EB3B54">
      <w:pPr>
        <w:rPr>
          <w:ins w:id="163" w:author="norbert" w:date="2015-10-03T19:57:00Z"/>
        </w:rPr>
      </w:pPr>
    </w:p>
    <w:p w14:paraId="5692332E" w14:textId="77777777" w:rsidR="00EB3B54" w:rsidRDefault="00EB3B54" w:rsidP="005C7645">
      <w:pPr>
        <w:rPr>
          <w:ins w:id="164" w:author="norbert" w:date="2015-10-03T19:57:00Z"/>
          <w:b/>
        </w:rPr>
      </w:pPr>
    </w:p>
    <w:p w14:paraId="41C244A7" w14:textId="7706B7EC" w:rsidR="00EB3B54" w:rsidRDefault="00EB3B54" w:rsidP="00EB3B54">
      <w:pPr>
        <w:rPr>
          <w:ins w:id="165" w:author="norbert" w:date="2015-10-03T19:57:00Z"/>
        </w:rPr>
      </w:pPr>
      <w:ins w:id="166" w:author="norbert" w:date="2015-10-03T19:57:00Z">
        <w:r>
          <w:rPr>
            <w:b/>
          </w:rPr>
          <w:t>Swatter All/ None [A</w:t>
        </w:r>
        <w:r w:rsidRPr="001D70CF">
          <w:rPr>
            <w:b/>
          </w:rPr>
          <w:t xml:space="preserve">] </w:t>
        </w:r>
      </w:ins>
    </w:p>
    <w:p w14:paraId="54D08572" w14:textId="4E9C1A89" w:rsidR="00EB3B54" w:rsidRDefault="00EB3B54" w:rsidP="00EB3B54">
      <w:pPr>
        <w:rPr>
          <w:ins w:id="167" w:author="norbert" w:date="2015-10-03T19:57:00Z"/>
        </w:rPr>
      </w:pPr>
      <w:ins w:id="168" w:author="norbert" w:date="2015-10-03T19:59:00Z">
        <w:r>
          <w:t xml:space="preserve">Highlights (or unhighlights) the entire frame </w:t>
        </w:r>
      </w:ins>
      <w:ins w:id="169" w:author="norbert" w:date="2015-10-03T20:00:00Z">
        <w:r>
          <w:t xml:space="preserve">as swatter </w:t>
        </w:r>
      </w:ins>
      <w:ins w:id="170" w:author="norbert" w:date="2015-10-03T19:59:00Z">
        <w:r>
          <w:t>area</w:t>
        </w:r>
      </w:ins>
      <w:ins w:id="171" w:author="norbert" w:date="2015-10-03T20:35:00Z">
        <w:r w:rsidR="00F2250D">
          <w:t xml:space="preserve"> (Fig 5)</w:t>
        </w:r>
      </w:ins>
      <w:ins w:id="172" w:author="norbert" w:date="2015-10-03T19:59:00Z">
        <w:r>
          <w:t xml:space="preserve"> </w:t>
        </w:r>
      </w:ins>
      <w:ins w:id="173" w:author="norbert" w:date="2015-10-03T20:00:00Z">
        <w:r>
          <w:t>. This can be used to mark all unmarked gridlocations with a certain category. Be careful as currently there is no Undo (</w:t>
        </w:r>
      </w:ins>
      <w:ins w:id="174" w:author="norbert" w:date="2015-10-03T20:02:00Z">
        <w:r>
          <w:t xml:space="preserve">but </w:t>
        </w:r>
      </w:ins>
      <w:ins w:id="175" w:author="norbert" w:date="2015-10-03T20:00:00Z">
        <w:r>
          <w:t xml:space="preserve">you </w:t>
        </w:r>
      </w:ins>
      <w:ins w:id="176" w:author="norbert" w:date="2015-10-03T20:03:00Z">
        <w:r w:rsidR="00904C9B">
          <w:t>precede the operation with</w:t>
        </w:r>
      </w:ins>
      <w:ins w:id="177" w:author="norbert" w:date="2015-10-03T20:00:00Z">
        <w:r>
          <w:t xml:space="preserve"> ObjectJ&gt;Save Project).</w:t>
        </w:r>
      </w:ins>
    </w:p>
    <w:p w14:paraId="5E9C4AE4" w14:textId="259F16CD" w:rsidR="00EB3B54" w:rsidRDefault="00EB3B54" w:rsidP="00EB3B54">
      <w:pPr>
        <w:rPr>
          <w:ins w:id="178" w:author="norbert" w:date="2015-10-03T20:31:00Z"/>
        </w:rPr>
      </w:pPr>
      <w:ins w:id="179" w:author="norbert" w:date="2015-10-03T19:59:00Z">
        <w:r>
          <w:rPr>
            <w:noProof/>
            <w:lang w:eastAsia="en-US"/>
          </w:rPr>
          <w:drawing>
            <wp:inline distT="0" distB="0" distL="0" distR="0" wp14:anchorId="39114691" wp14:editId="126139FF">
              <wp:extent cx="2451735" cy="1918964"/>
              <wp:effectExtent l="0" t="0" r="0" b="12065"/>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52442" cy="1919518"/>
                      </a:xfrm>
                      <a:prstGeom prst="rect">
                        <a:avLst/>
                      </a:prstGeom>
                      <a:noFill/>
                      <a:ln>
                        <a:noFill/>
                      </a:ln>
                    </pic:spPr>
                  </pic:pic>
                </a:graphicData>
              </a:graphic>
            </wp:inline>
          </w:drawing>
        </w:r>
      </w:ins>
    </w:p>
    <w:p w14:paraId="37E36B27" w14:textId="47E4697D" w:rsidR="002D3F6F" w:rsidRDefault="002D3F6F" w:rsidP="002D3F6F">
      <w:pPr>
        <w:rPr>
          <w:ins w:id="180" w:author="norbert" w:date="2015-10-03T20:31:00Z"/>
        </w:rPr>
      </w:pPr>
      <w:ins w:id="181" w:author="norbert" w:date="2015-10-03T20:31:00Z">
        <w:r>
          <w:t>Fig. 5: Swatter All</w:t>
        </w:r>
      </w:ins>
    </w:p>
    <w:p w14:paraId="753CC877" w14:textId="77777777" w:rsidR="002D3F6F" w:rsidRDefault="002D3F6F" w:rsidP="00EB3B54">
      <w:pPr>
        <w:rPr>
          <w:ins w:id="182" w:author="norbert" w:date="2015-10-03T19:57:00Z"/>
        </w:rPr>
      </w:pPr>
    </w:p>
    <w:p w14:paraId="626F8677" w14:textId="412394C5" w:rsidR="005C7645" w:rsidDel="00EB3B54" w:rsidRDefault="005C7645" w:rsidP="005C7645">
      <w:pPr>
        <w:rPr>
          <w:del w:id="183" w:author="norbert" w:date="2015-10-03T19:57:00Z"/>
        </w:rPr>
      </w:pPr>
      <w:del w:id="184" w:author="norbert" w:date="2015-10-03T19:57:00Z">
        <w:r w:rsidDel="00EB3B54">
          <w:rPr>
            <w:b/>
          </w:rPr>
          <w:delText>Start/Stop Swatter [S</w:delText>
        </w:r>
        <w:r w:rsidRPr="001D70CF" w:rsidDel="00EB3B54">
          <w:rPr>
            <w:b/>
          </w:rPr>
          <w:delText xml:space="preserve">] </w:delText>
        </w:r>
      </w:del>
    </w:p>
    <w:p w14:paraId="6B867CFD" w14:textId="1803EE38" w:rsidR="005C7645" w:rsidDel="00EB3B54" w:rsidRDefault="005C7645" w:rsidP="005C7645">
      <w:pPr>
        <w:rPr>
          <w:del w:id="185" w:author="norbert" w:date="2015-10-03T19:57:00Z"/>
        </w:rPr>
      </w:pPr>
      <w:del w:id="186" w:author="norbert" w:date="2015-10-03T19:57:00Z">
        <w:r w:rsidDel="00EB3B54">
          <w:delText xml:space="preserve">Shows or hides the circular brush area. Click inside the brush area and </w:delText>
        </w:r>
        <w:r w:rsidR="006B7C82" w:rsidDel="00EB3B54">
          <w:delText xml:space="preserve">drag towards outside to extend, or </w:delText>
        </w:r>
        <w:r w:rsidDel="00EB3B54">
          <w:delText xml:space="preserve">click outside </w:delText>
        </w:r>
        <w:r w:rsidR="006B7C82" w:rsidDel="00EB3B54">
          <w:delText>drag towards inside to trim</w:delText>
        </w:r>
        <w:r w:rsidDel="00EB3B54">
          <w:delText xml:space="preserve">.  All </w:delText>
        </w:r>
        <w:r w:rsidR="006B7C82" w:rsidDel="00EB3B54">
          <w:delText xml:space="preserve">non-occupied </w:delText>
        </w:r>
        <w:r w:rsidDel="00EB3B54">
          <w:delText>grid points inside the swatter area can be annotated or killed with single or dual-key stroke.</w:delText>
        </w:r>
      </w:del>
    </w:p>
    <w:p w14:paraId="5B5EEB95" w14:textId="6AC2F827" w:rsidR="005C7645" w:rsidDel="00EB3B54" w:rsidRDefault="005C7645" w:rsidP="005C7645">
      <w:pPr>
        <w:rPr>
          <w:del w:id="187" w:author="norbert" w:date="2015-10-03T19:57:00Z"/>
        </w:rPr>
      </w:pPr>
      <w:del w:id="188" w:author="norbert" w:date="2015-10-03T19:57:00Z">
        <w:r w:rsidDel="00EB3B54">
          <w:rPr>
            <w:noProof/>
            <w:lang w:eastAsia="en-US"/>
          </w:rPr>
          <w:drawing>
            <wp:inline distT="0" distB="0" distL="0" distR="0" wp14:anchorId="640A8903" wp14:editId="497D1D0A">
              <wp:extent cx="3251835" cy="1105440"/>
              <wp:effectExtent l="0" t="0" r="0" b="1270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1957" cy="1105481"/>
                      </a:xfrm>
                      <a:prstGeom prst="rect">
                        <a:avLst/>
                      </a:prstGeom>
                      <a:noFill/>
                      <a:ln>
                        <a:noFill/>
                      </a:ln>
                    </pic:spPr>
                  </pic:pic>
                </a:graphicData>
              </a:graphic>
            </wp:inline>
          </w:drawing>
        </w:r>
      </w:del>
    </w:p>
    <w:p w14:paraId="2175D61F" w14:textId="77777777" w:rsidR="005C7645" w:rsidRDefault="005C7645" w:rsidP="005C7645"/>
    <w:p w14:paraId="07BC289E" w14:textId="77777777" w:rsidR="006D0B50" w:rsidRPr="001D70CF" w:rsidRDefault="006D0B50" w:rsidP="006D0B50">
      <w:pPr>
        <w:rPr>
          <w:b/>
        </w:rPr>
      </w:pPr>
      <w:r>
        <w:t xml:space="preserve">* </w:t>
      </w:r>
      <w:r w:rsidRPr="001D70CF">
        <w:rPr>
          <w:b/>
        </w:rPr>
        <w:t>Kill [K]</w:t>
      </w:r>
    </w:p>
    <w:p w14:paraId="586EE99F" w14:textId="55C39B1A" w:rsidR="006D0B50" w:rsidRDefault="006D0B50" w:rsidP="006D0B50">
      <w:r>
        <w:t>If swatter is on, kills all markers in the swatter area. Otherwise, kills the marker that is close to the cursor</w:t>
      </w:r>
      <w:r w:rsidR="00A82B12">
        <w:t>, similar to</w:t>
      </w:r>
      <w:r>
        <w:t xml:space="preserve"> the pistol tool.</w:t>
      </w:r>
    </w:p>
    <w:p w14:paraId="320569C1" w14:textId="77777777" w:rsidR="006D0B50" w:rsidRDefault="006D0B50" w:rsidP="006D0B50"/>
    <w:p w14:paraId="4ED30CC9" w14:textId="77777777" w:rsidR="005C7645" w:rsidRDefault="005C7645" w:rsidP="005C7645">
      <w:r>
        <w:rPr>
          <w:b/>
        </w:rPr>
        <w:t>Show Panel</w:t>
      </w:r>
      <w:r w:rsidRPr="001D70CF">
        <w:rPr>
          <w:b/>
        </w:rPr>
        <w:t xml:space="preserve"> [</w:t>
      </w:r>
      <w:r>
        <w:rPr>
          <w:b/>
        </w:rPr>
        <w:t>P</w:t>
      </w:r>
      <w:r w:rsidRPr="001D70CF">
        <w:rPr>
          <w:b/>
        </w:rPr>
        <w:t xml:space="preserve">] </w:t>
      </w:r>
    </w:p>
    <w:p w14:paraId="119E6B57" w14:textId="4AA03FFF" w:rsidR="005C7645" w:rsidRDefault="005C7645" w:rsidP="005C7645">
      <w:r>
        <w:t xml:space="preserve">Shows the Panel of Categories. Locate the cursor upon a category and press </w:t>
      </w:r>
      <w:r>
        <w:rPr>
          <w:rFonts w:hint="eastAsia"/>
        </w:rPr>
        <w:t>‘</w:t>
      </w:r>
      <w:r>
        <w:t>J</w:t>
      </w:r>
      <w:r>
        <w:rPr>
          <w:rFonts w:hint="eastAsia"/>
        </w:rPr>
        <w:t>’</w:t>
      </w:r>
      <w:r w:rsidR="00A45BC8">
        <w:t xml:space="preserve"> to define the Joker (Fig</w:t>
      </w:r>
      <w:del w:id="189" w:author="norbert" w:date="2015-10-03T20:35:00Z">
        <w:r w:rsidR="00A45BC8" w:rsidDel="00F2250D">
          <w:delText xml:space="preserve"> 4</w:delText>
        </w:r>
      </w:del>
      <w:ins w:id="190" w:author="norbert" w:date="2015-10-03T20:35:00Z">
        <w:r w:rsidR="00F2250D">
          <w:t>7</w:t>
        </w:r>
      </w:ins>
      <w:r w:rsidR="00A45BC8">
        <w:t>).</w:t>
      </w:r>
    </w:p>
    <w:p w14:paraId="7F52C0B9" w14:textId="77777777" w:rsidR="005C7645" w:rsidRDefault="005C7645" w:rsidP="005C7645">
      <w:pPr>
        <w:rPr>
          <w:b/>
        </w:rPr>
      </w:pPr>
    </w:p>
    <w:p w14:paraId="460862DF" w14:textId="77777777" w:rsidR="00E47F10" w:rsidRDefault="00E47F10" w:rsidP="00E47F10"/>
    <w:p w14:paraId="4AC5E7D8" w14:textId="1C2DE8F5" w:rsidR="00E47F10" w:rsidRDefault="00E47F10" w:rsidP="00E47F10">
      <w:r>
        <w:rPr>
          <w:b/>
        </w:rPr>
        <w:t>Show Frequency Table</w:t>
      </w:r>
    </w:p>
    <w:p w14:paraId="255C135A" w14:textId="00C3F0EF" w:rsidR="00E47F10" w:rsidRDefault="00E47F10" w:rsidP="00E47F10">
      <w:r>
        <w:t>Shows both a bar graph with relative frequencies, and a table with absolute and relative frequencies</w:t>
      </w:r>
      <w:ins w:id="191" w:author="norbert" w:date="2015-10-03T20:35:00Z">
        <w:r w:rsidR="00F2250D">
          <w:t xml:space="preserve"> (Fig 6)</w:t>
        </w:r>
      </w:ins>
      <w:r>
        <w:t>.</w:t>
      </w:r>
      <w:r w:rsidR="005C7645">
        <w:t xml:space="preserve"> Older tables are closed.</w:t>
      </w:r>
    </w:p>
    <w:p w14:paraId="506B2CC3" w14:textId="77777777" w:rsidR="006C7CB0" w:rsidRDefault="006C7CB0" w:rsidP="00E47F10"/>
    <w:p w14:paraId="6B780A38" w14:textId="77777777" w:rsidR="006C7CB0" w:rsidRDefault="006C7CB0" w:rsidP="006C7CB0"/>
    <w:p w14:paraId="71A4AB3E" w14:textId="4D9E9ED7" w:rsidR="006C7CB0" w:rsidRDefault="006C7CB0" w:rsidP="006C7CB0">
      <w:r w:rsidRPr="001D70CF">
        <w:rPr>
          <w:b/>
        </w:rPr>
        <w:t>Select None [Shift-</w:t>
      </w:r>
      <w:ins w:id="192" w:author="Anders Thorsen" w:date="2015-08-12T13:04:00Z">
        <w:r w:rsidR="009F0FCC">
          <w:rPr>
            <w:b/>
          </w:rPr>
          <w:t>C</w:t>
        </w:r>
        <w:r w:rsidR="006410B4">
          <w:rPr>
            <w:b/>
          </w:rPr>
          <w:t>md</w:t>
        </w:r>
        <w:r w:rsidR="009F0FCC">
          <w:rPr>
            <w:b/>
          </w:rPr>
          <w:t>-</w:t>
        </w:r>
      </w:ins>
      <w:r w:rsidRPr="001D70CF">
        <w:rPr>
          <w:b/>
        </w:rPr>
        <w:t xml:space="preserve">A] </w:t>
      </w:r>
    </w:p>
    <w:p w14:paraId="16A33860" w14:textId="77777777" w:rsidR="006C7CB0" w:rsidRDefault="006C7CB0" w:rsidP="006C7CB0">
      <w:r>
        <w:t xml:space="preserve">Can be used to remove both the Focus circle and the Swatter area </w:t>
      </w:r>
    </w:p>
    <w:p w14:paraId="554A7078" w14:textId="7E6EA920" w:rsidR="006C7CB0" w:rsidRDefault="006C7CB0" w:rsidP="006C7CB0">
      <w:r>
        <w:t>(ImageJ&gt;Edit&gt;Selection&gt;Select None)</w:t>
      </w:r>
    </w:p>
    <w:p w14:paraId="2E66AEB3" w14:textId="77777777" w:rsidR="00E47F10" w:rsidRDefault="00E47F10" w:rsidP="00E47F10"/>
    <w:p w14:paraId="4D54387A" w14:textId="6A716EA0" w:rsidR="006F3D0C" w:rsidRDefault="002D3F6F" w:rsidP="00E47F10">
      <w:pPr>
        <w:rPr>
          <w:lang w:val="nl-NL"/>
        </w:rPr>
      </w:pPr>
      <w:ins w:id="193" w:author="norbert" w:date="2015-10-03T20:29:00Z">
        <w:r>
          <w:rPr>
            <w:noProof/>
            <w:lang w:eastAsia="en-US"/>
          </w:rPr>
          <w:drawing>
            <wp:inline distT="0" distB="0" distL="0" distR="0" wp14:anchorId="0F0D2279" wp14:editId="470DEE59">
              <wp:extent cx="5270500" cy="1618387"/>
              <wp:effectExtent l="0" t="0" r="0" b="762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0500" cy="1618387"/>
                      </a:xfrm>
                      <a:prstGeom prst="rect">
                        <a:avLst/>
                      </a:prstGeom>
                      <a:noFill/>
                      <a:ln>
                        <a:noFill/>
                      </a:ln>
                    </pic:spPr>
                  </pic:pic>
                </a:graphicData>
              </a:graphic>
            </wp:inline>
          </w:drawing>
        </w:r>
      </w:ins>
      <w:del w:id="194" w:author="norbert" w:date="2015-10-03T20:27:00Z">
        <w:r w:rsidR="00AA450E" w:rsidDel="002D3F6F">
          <w:rPr>
            <w:noProof/>
            <w:lang w:eastAsia="en-US"/>
          </w:rPr>
          <w:drawing>
            <wp:inline distT="0" distB="0" distL="0" distR="0" wp14:anchorId="07DF3166" wp14:editId="0B4CF1FC">
              <wp:extent cx="5486400" cy="1327826"/>
              <wp:effectExtent l="0" t="0" r="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327826"/>
                      </a:xfrm>
                      <a:prstGeom prst="rect">
                        <a:avLst/>
                      </a:prstGeom>
                      <a:noFill/>
                      <a:ln>
                        <a:noFill/>
                      </a:ln>
                    </pic:spPr>
                  </pic:pic>
                </a:graphicData>
              </a:graphic>
            </wp:inline>
          </w:drawing>
        </w:r>
      </w:del>
    </w:p>
    <w:p w14:paraId="33078EC4" w14:textId="20AFAAF7" w:rsidR="006F3D0C" w:rsidRPr="006F3D0C" w:rsidRDefault="006F3D0C" w:rsidP="00E47F10">
      <w:pPr>
        <w:rPr>
          <w:lang w:val="nl-NL"/>
        </w:rPr>
      </w:pPr>
      <w:r>
        <w:rPr>
          <w:lang w:val="nl-NL"/>
        </w:rPr>
        <w:t xml:space="preserve">Fig </w:t>
      </w:r>
      <w:ins w:id="195" w:author="norbert" w:date="2015-10-03T20:31:00Z">
        <w:r w:rsidR="002D3F6F">
          <w:rPr>
            <w:lang w:val="nl-NL"/>
          </w:rPr>
          <w:t>6</w:t>
        </w:r>
      </w:ins>
      <w:del w:id="196" w:author="norbert" w:date="2015-10-03T20:31:00Z">
        <w:r w:rsidDel="002D3F6F">
          <w:rPr>
            <w:lang w:val="nl-NL"/>
          </w:rPr>
          <w:delText>3</w:delText>
        </w:r>
      </w:del>
      <w:r>
        <w:rPr>
          <w:lang w:val="nl-NL"/>
        </w:rPr>
        <w:t>: Frequency Graph and Frequency table</w:t>
      </w:r>
    </w:p>
    <w:p w14:paraId="585F1AEB" w14:textId="77777777" w:rsidR="00E47F10" w:rsidRDefault="00E47F10" w:rsidP="00E47F10"/>
    <w:p w14:paraId="29C93347" w14:textId="77777777" w:rsidR="006D0B50" w:rsidRDefault="006D0B50" w:rsidP="006D0B50"/>
    <w:p w14:paraId="26C106CF" w14:textId="77777777" w:rsidR="006D0B50" w:rsidRDefault="006D0B50" w:rsidP="006D0B50"/>
    <w:p w14:paraId="562EE8C6" w14:textId="5D72C5A7" w:rsidR="006D0B50" w:rsidRDefault="006D0B50" w:rsidP="006D0B50">
      <w:pPr>
        <w:rPr>
          <w:lang w:val="nl-NL"/>
        </w:rPr>
      </w:pPr>
    </w:p>
    <w:p w14:paraId="2E11BE3C" w14:textId="2D5A6335" w:rsidR="006F3D0C" w:rsidRDefault="006F3D0C" w:rsidP="006D0B50">
      <w:pPr>
        <w:rPr>
          <w:lang w:val="nl-NL"/>
        </w:rPr>
      </w:pPr>
      <w:r>
        <w:rPr>
          <w:noProof/>
          <w:lang w:eastAsia="en-US"/>
        </w:rPr>
        <w:drawing>
          <wp:inline distT="0" distB="0" distL="0" distR="0" wp14:anchorId="0F3EC291" wp14:editId="002CAF78">
            <wp:extent cx="5486400" cy="2967795"/>
            <wp:effectExtent l="0" t="0" r="0" b="444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2967795"/>
                    </a:xfrm>
                    <a:prstGeom prst="rect">
                      <a:avLst/>
                    </a:prstGeom>
                    <a:noFill/>
                    <a:ln>
                      <a:noFill/>
                    </a:ln>
                  </pic:spPr>
                </pic:pic>
              </a:graphicData>
            </a:graphic>
          </wp:inline>
        </w:drawing>
      </w:r>
    </w:p>
    <w:p w14:paraId="3E15E10B" w14:textId="77777777" w:rsidR="00594DCC" w:rsidRDefault="00594DCC" w:rsidP="006D0B50">
      <w:pPr>
        <w:rPr>
          <w:lang w:val="nl-NL"/>
        </w:rPr>
      </w:pPr>
    </w:p>
    <w:p w14:paraId="5546632B" w14:textId="0E3E954F" w:rsidR="006F3D0C" w:rsidRPr="006F3D0C" w:rsidRDefault="006F3D0C" w:rsidP="006D0B50">
      <w:pPr>
        <w:rPr>
          <w:lang w:val="nl-NL"/>
        </w:rPr>
      </w:pPr>
      <w:r>
        <w:rPr>
          <w:lang w:val="nl-NL"/>
        </w:rPr>
        <w:t xml:space="preserve">Fig </w:t>
      </w:r>
      <w:ins w:id="197" w:author="norbert" w:date="2015-10-03T20:31:00Z">
        <w:r w:rsidR="002D3F6F">
          <w:rPr>
            <w:lang w:val="nl-NL"/>
          </w:rPr>
          <w:t>7</w:t>
        </w:r>
      </w:ins>
      <w:del w:id="198" w:author="norbert" w:date="2015-10-03T20:31:00Z">
        <w:r w:rsidDel="002D3F6F">
          <w:rPr>
            <w:lang w:val="nl-NL"/>
          </w:rPr>
          <w:delText>4</w:delText>
        </w:r>
      </w:del>
      <w:r>
        <w:rPr>
          <w:lang w:val="nl-NL"/>
        </w:rPr>
        <w:t xml:space="preserve">: Possible categories </w:t>
      </w:r>
      <w:r w:rsidR="00A45BC8">
        <w:rPr>
          <w:lang w:val="nl-NL"/>
        </w:rPr>
        <w:t>a</w:t>
      </w:r>
      <w:r>
        <w:rPr>
          <w:lang w:val="nl-NL"/>
        </w:rPr>
        <w:t xml:space="preserve">re defined in </w:t>
      </w:r>
      <w:r w:rsidR="006B7C82">
        <w:rPr>
          <w:lang w:val="nl-NL"/>
        </w:rPr>
        <w:t>ObjectJ&gt;show E</w:t>
      </w:r>
      <w:r>
        <w:rPr>
          <w:lang w:val="nl-NL"/>
        </w:rPr>
        <w:t xml:space="preserve">mbedded </w:t>
      </w:r>
      <w:r w:rsidR="006B7C82">
        <w:rPr>
          <w:lang w:val="nl-NL"/>
        </w:rPr>
        <w:t>M</w:t>
      </w:r>
      <w:r>
        <w:rPr>
          <w:lang w:val="nl-NL"/>
        </w:rPr>
        <w:t>acros (right) and can be displayed in the panel with the corresponding colors</w:t>
      </w:r>
      <w:r w:rsidR="006B7C82">
        <w:rPr>
          <w:lang w:val="nl-NL"/>
        </w:rPr>
        <w:t xml:space="preserve"> via ObjectJ&gt;Show Panel</w:t>
      </w:r>
      <w:r>
        <w:rPr>
          <w:lang w:val="nl-NL"/>
        </w:rPr>
        <w:t xml:space="preserve">. For example </w:t>
      </w:r>
      <w:r w:rsidR="00744049">
        <w:rPr>
          <w:lang w:val="nl-NL"/>
        </w:rPr>
        <w:t>"</w:t>
      </w:r>
      <w:r>
        <w:rPr>
          <w:lang w:val="nl-NL"/>
        </w:rPr>
        <w:t>Good</w:t>
      </w:r>
      <w:r w:rsidR="00744049">
        <w:rPr>
          <w:lang w:val="nl-NL"/>
        </w:rPr>
        <w:t>"</w:t>
      </w:r>
      <w:r>
        <w:rPr>
          <w:lang w:val="nl-NL"/>
        </w:rPr>
        <w:t xml:space="preserve"> is shown in green because it uses the green item type </w:t>
      </w:r>
      <w:r w:rsidR="00744049">
        <w:rPr>
          <w:lang w:val="nl-NL"/>
        </w:rPr>
        <w:t>"</w:t>
      </w:r>
      <w:r>
        <w:rPr>
          <w:lang w:val="nl-NL"/>
        </w:rPr>
        <w:t>A</w:t>
      </w:r>
      <w:r w:rsidR="00744049">
        <w:rPr>
          <w:lang w:val="nl-NL"/>
        </w:rPr>
        <w:t>"</w:t>
      </w:r>
      <w:r>
        <w:rPr>
          <w:lang w:val="nl-NL"/>
        </w:rPr>
        <w:t>. This color can be changed in ObjectJ&gt;Show Project Window</w:t>
      </w:r>
      <w:r w:rsidR="00744049">
        <w:rPr>
          <w:lang w:val="nl-NL"/>
        </w:rPr>
        <w:t>: i</w:t>
      </w:r>
      <w:r>
        <w:rPr>
          <w:lang w:val="nl-NL"/>
        </w:rPr>
        <w:t>n the</w:t>
      </w:r>
      <w:r w:rsidR="00744049">
        <w:rPr>
          <w:lang w:val="nl-NL"/>
        </w:rPr>
        <w:t xml:space="preserve"> "</w:t>
      </w:r>
      <w:r>
        <w:rPr>
          <w:lang w:val="nl-NL"/>
        </w:rPr>
        <w:t>Objects</w:t>
      </w:r>
      <w:r w:rsidR="00744049">
        <w:rPr>
          <w:lang w:val="nl-NL"/>
        </w:rPr>
        <w:t>"</w:t>
      </w:r>
      <w:r>
        <w:rPr>
          <w:lang w:val="nl-NL"/>
        </w:rPr>
        <w:t xml:space="preserve"> panel</w:t>
      </w:r>
      <w:r w:rsidR="00594DCC">
        <w:rPr>
          <w:lang w:val="nl-NL"/>
        </w:rPr>
        <w:t>,  double-click the corresponding color field</w:t>
      </w:r>
      <w:r>
        <w:rPr>
          <w:lang w:val="nl-NL"/>
        </w:rPr>
        <w:t>.</w:t>
      </w:r>
    </w:p>
    <w:p w14:paraId="60A4C8E6" w14:textId="77777777" w:rsidR="002E6D32" w:rsidRDefault="002E6D32"/>
    <w:sectPr w:rsidR="002E6D32" w:rsidSect="00744049">
      <w:pgSz w:w="11900" w:h="1682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s>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ders Thorsen">
    <w15:presenceInfo w15:providerId="Windows Live" w15:userId="132d502c55b554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en-US" w:vendorID="64" w:dllVersion="131078" w:nlCheck="1" w:checkStyle="0"/>
  <w:proofState w:grammar="clean"/>
  <w:trackRevision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B50"/>
    <w:rsid w:val="000335D8"/>
    <w:rsid w:val="00047D45"/>
    <w:rsid w:val="000D489E"/>
    <w:rsid w:val="000F7549"/>
    <w:rsid w:val="0010006E"/>
    <w:rsid w:val="001040D1"/>
    <w:rsid w:val="001153E6"/>
    <w:rsid w:val="001C3B3F"/>
    <w:rsid w:val="001D70CF"/>
    <w:rsid w:val="00204261"/>
    <w:rsid w:val="002D05C6"/>
    <w:rsid w:val="002D3F6F"/>
    <w:rsid w:val="002E6D32"/>
    <w:rsid w:val="003352BC"/>
    <w:rsid w:val="003A4522"/>
    <w:rsid w:val="003F5758"/>
    <w:rsid w:val="00416FBC"/>
    <w:rsid w:val="004E594D"/>
    <w:rsid w:val="0055181A"/>
    <w:rsid w:val="0058299E"/>
    <w:rsid w:val="00590DC4"/>
    <w:rsid w:val="00594DCC"/>
    <w:rsid w:val="00597C29"/>
    <w:rsid w:val="005C7645"/>
    <w:rsid w:val="006410B4"/>
    <w:rsid w:val="00651A1C"/>
    <w:rsid w:val="006B7C82"/>
    <w:rsid w:val="006C7CB0"/>
    <w:rsid w:val="006D0B50"/>
    <w:rsid w:val="006D176C"/>
    <w:rsid w:val="006F3D0C"/>
    <w:rsid w:val="00720DA3"/>
    <w:rsid w:val="00744049"/>
    <w:rsid w:val="008545C1"/>
    <w:rsid w:val="00904C9B"/>
    <w:rsid w:val="00916189"/>
    <w:rsid w:val="00927712"/>
    <w:rsid w:val="00930B02"/>
    <w:rsid w:val="0093749D"/>
    <w:rsid w:val="009556CF"/>
    <w:rsid w:val="00966A77"/>
    <w:rsid w:val="009F0FCC"/>
    <w:rsid w:val="00A125C0"/>
    <w:rsid w:val="00A16C91"/>
    <w:rsid w:val="00A253E4"/>
    <w:rsid w:val="00A45BC8"/>
    <w:rsid w:val="00A82B12"/>
    <w:rsid w:val="00AA20A0"/>
    <w:rsid w:val="00AA450E"/>
    <w:rsid w:val="00AB3730"/>
    <w:rsid w:val="00AB3809"/>
    <w:rsid w:val="00AB4F70"/>
    <w:rsid w:val="00AB60AE"/>
    <w:rsid w:val="00B01C6D"/>
    <w:rsid w:val="00CD6487"/>
    <w:rsid w:val="00D06751"/>
    <w:rsid w:val="00D15B4B"/>
    <w:rsid w:val="00D36271"/>
    <w:rsid w:val="00D711AA"/>
    <w:rsid w:val="00DF3F2D"/>
    <w:rsid w:val="00E22E17"/>
    <w:rsid w:val="00E47F10"/>
    <w:rsid w:val="00EB3B54"/>
    <w:rsid w:val="00EB764C"/>
    <w:rsid w:val="00EC4CBC"/>
    <w:rsid w:val="00F2250D"/>
    <w:rsid w:val="00F977D7"/>
    <w:rsid w:val="00FC6BAB"/>
    <w:rsid w:val="00FE0D6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423EAA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6B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6BA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6BA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C6BA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fontTable" Target="fontTable.xml"/><Relationship Id="rId14" Type="http://schemas.openxmlformats.org/officeDocument/2006/relationships/theme" Target="theme/theme1.xml"/><Relationship Id="rId15"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2468</TotalTime>
  <Pages>6</Pages>
  <Words>1298</Words>
  <Characters>7399</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UvA</Company>
  <LinksUpToDate>false</LinksUpToDate>
  <CharactersWithSpaces>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norbert</dc:creator>
  <cp:keywords/>
  <dc:description/>
  <cp:lastModifiedBy>norbert</cp:lastModifiedBy>
  <cp:revision>23</cp:revision>
  <dcterms:created xsi:type="dcterms:W3CDTF">2015-07-21T21:22:00Z</dcterms:created>
  <dcterms:modified xsi:type="dcterms:W3CDTF">2015-10-03T23:54:00Z</dcterms:modified>
</cp:coreProperties>
</file>